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7"/>
        <w:gridCol w:w="1643"/>
        <w:gridCol w:w="900"/>
        <w:gridCol w:w="6660"/>
      </w:tblGrid>
      <w:tr w:rsidR="00067FE2" w14:paraId="3C6642E3" w14:textId="77777777" w:rsidTr="006771DF">
        <w:tc>
          <w:tcPr>
            <w:tcW w:w="1237" w:type="dxa"/>
            <w:tcBorders>
              <w:bottom w:val="single" w:sz="4" w:space="0" w:color="auto"/>
            </w:tcBorders>
            <w:shd w:val="clear" w:color="auto" w:fill="FFFFFF"/>
            <w:vAlign w:val="center"/>
          </w:tcPr>
          <w:p w14:paraId="1DB23675" w14:textId="77777777" w:rsidR="00067FE2" w:rsidRDefault="00067FE2" w:rsidP="00040817">
            <w:pPr>
              <w:pStyle w:val="Header"/>
              <w:spacing w:before="120" w:after="120"/>
            </w:pPr>
            <w:r>
              <w:t>NPRR Number</w:t>
            </w:r>
          </w:p>
        </w:tc>
        <w:tc>
          <w:tcPr>
            <w:tcW w:w="1643" w:type="dxa"/>
            <w:tcBorders>
              <w:bottom w:val="single" w:sz="4" w:space="0" w:color="auto"/>
            </w:tcBorders>
            <w:vAlign w:val="center"/>
          </w:tcPr>
          <w:p w14:paraId="58DFDEEC" w14:textId="17E1783C" w:rsidR="00067FE2" w:rsidRDefault="00C5776A" w:rsidP="00701FBD">
            <w:pPr>
              <w:pStyle w:val="Header"/>
              <w:spacing w:before="120" w:after="120"/>
              <w:jc w:val="center"/>
            </w:pPr>
            <w:hyperlink r:id="rId8" w:history="1">
              <w:r w:rsidRPr="00C5776A">
                <w:rPr>
                  <w:rStyle w:val="Hyperlink"/>
                </w:rPr>
                <w:t>1320</w:t>
              </w:r>
            </w:hyperlink>
          </w:p>
        </w:tc>
        <w:tc>
          <w:tcPr>
            <w:tcW w:w="900" w:type="dxa"/>
            <w:tcBorders>
              <w:bottom w:val="single" w:sz="4" w:space="0" w:color="auto"/>
            </w:tcBorders>
            <w:shd w:val="clear" w:color="auto" w:fill="FFFFFF"/>
            <w:vAlign w:val="center"/>
          </w:tcPr>
          <w:p w14:paraId="1F77FB52" w14:textId="77777777" w:rsidR="00067FE2" w:rsidRDefault="00067FE2" w:rsidP="00040817">
            <w:pPr>
              <w:pStyle w:val="Header"/>
              <w:spacing w:before="120" w:after="120"/>
            </w:pPr>
            <w:r>
              <w:t>NPRR Title</w:t>
            </w:r>
          </w:p>
        </w:tc>
        <w:tc>
          <w:tcPr>
            <w:tcW w:w="6660" w:type="dxa"/>
            <w:tcBorders>
              <w:bottom w:val="single" w:sz="4" w:space="0" w:color="auto"/>
            </w:tcBorders>
            <w:vAlign w:val="center"/>
          </w:tcPr>
          <w:p w14:paraId="58F14EBB" w14:textId="5227ED5E" w:rsidR="00067FE2" w:rsidRDefault="00465972" w:rsidP="009866CB">
            <w:pPr>
              <w:pStyle w:val="Header"/>
              <w:spacing w:before="120" w:after="120"/>
            </w:pPr>
            <w:r>
              <w:t>Reserve Margin</w:t>
            </w:r>
            <w:r w:rsidR="004E6BD9">
              <w:t xml:space="preserve"> Reporting and Miscellaneous Changes </w:t>
            </w:r>
            <w:r w:rsidR="00780AF1">
              <w:t>for the</w:t>
            </w:r>
            <w:r w:rsidR="009866CB" w:rsidRPr="009866CB">
              <w:t xml:space="preserve"> Report on Capacity, Demand</w:t>
            </w:r>
            <w:r w:rsidR="00406B5A">
              <w:t>,</w:t>
            </w:r>
            <w:r w:rsidR="009866CB" w:rsidRPr="009866CB">
              <w:t xml:space="preserve"> and Reserves in the ERCOT Region</w:t>
            </w:r>
            <w:r w:rsidR="00AE4D79">
              <w:t xml:space="preserve"> (CDR)</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040817">
            <w:pPr>
              <w:pStyle w:val="Header"/>
              <w:spacing w:before="120" w:after="120"/>
              <w:rPr>
                <w:bCs w:val="0"/>
              </w:rPr>
            </w:pPr>
            <w:r w:rsidRPr="00E01925">
              <w:rPr>
                <w:bCs w:val="0"/>
              </w:rPr>
              <w:t>Date Posted</w:t>
            </w:r>
          </w:p>
        </w:tc>
        <w:tc>
          <w:tcPr>
            <w:tcW w:w="7560" w:type="dxa"/>
            <w:gridSpan w:val="2"/>
            <w:vAlign w:val="center"/>
          </w:tcPr>
          <w:p w14:paraId="16A45634" w14:textId="76450D9B" w:rsidR="00067FE2" w:rsidRPr="00E01925" w:rsidRDefault="006771DF" w:rsidP="00040817">
            <w:pPr>
              <w:pStyle w:val="NormalArial"/>
              <w:spacing w:before="120" w:after="120"/>
            </w:pPr>
            <w:r>
              <w:t xml:space="preserve">January </w:t>
            </w:r>
            <w:r w:rsidR="00406B5A">
              <w:t>27</w:t>
            </w:r>
            <w:r>
              <w:t>, 2026</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04081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2A1015F"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4081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44C18D96" w14:textId="77777777" w:rsidR="00796F9E" w:rsidRDefault="00796F9E" w:rsidP="00796F9E">
            <w:pPr>
              <w:pStyle w:val="NormalArial"/>
              <w:spacing w:before="120"/>
            </w:pPr>
            <w:r>
              <w:t>1.3.1.2, Items Not Considered Protected Information</w:t>
            </w:r>
          </w:p>
          <w:p w14:paraId="7102690F" w14:textId="033DC5C3" w:rsidR="006771DF" w:rsidRDefault="006771DF" w:rsidP="00691939">
            <w:pPr>
              <w:pStyle w:val="NormalArial"/>
            </w:pPr>
            <w:r>
              <w:t>3.2.6.1, Planning Reserve Margins</w:t>
            </w:r>
          </w:p>
          <w:p w14:paraId="506C7F35" w14:textId="02B776A6" w:rsidR="006771DF" w:rsidRDefault="006771DF" w:rsidP="00691939">
            <w:pPr>
              <w:pStyle w:val="NormalArial"/>
            </w:pPr>
            <w:r>
              <w:t>3.2.6.2, Effective Load Carrying Capability (ELCC) Studies</w:t>
            </w:r>
          </w:p>
          <w:p w14:paraId="2AD26B90" w14:textId="6C49B5DF" w:rsidR="006771DF" w:rsidRDefault="006771DF" w:rsidP="00691939">
            <w:pPr>
              <w:pStyle w:val="NormalArial"/>
            </w:pPr>
            <w:r>
              <w:t>3.2.6.4, Total Capacity Estimates</w:t>
            </w:r>
          </w:p>
          <w:p w14:paraId="3356516F" w14:textId="62D31941" w:rsidR="00780AF1" w:rsidRPr="00FB509B" w:rsidRDefault="006F403B" w:rsidP="006771DF">
            <w:pPr>
              <w:pStyle w:val="NormalArial"/>
              <w:spacing w:after="120"/>
            </w:pPr>
            <w:r w:rsidRPr="006F403B">
              <w:t>3.14.1.1</w:t>
            </w:r>
            <w:r>
              <w:t xml:space="preserve">, </w:t>
            </w:r>
            <w:r w:rsidRPr="006F403B">
              <w:t>Notification of Suspension of Operations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4081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DFFE544" w:rsidR="00C9766A" w:rsidRPr="00FB509B" w:rsidRDefault="006771DF"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6018A9" w:rsidRDefault="009D17F0" w:rsidP="00040817">
            <w:pPr>
              <w:pStyle w:val="Header"/>
              <w:spacing w:before="120" w:after="120"/>
            </w:pPr>
            <w:r w:rsidRPr="006018A9">
              <w:t>Revision Description</w:t>
            </w:r>
          </w:p>
        </w:tc>
        <w:tc>
          <w:tcPr>
            <w:tcW w:w="7560" w:type="dxa"/>
            <w:gridSpan w:val="2"/>
            <w:tcBorders>
              <w:bottom w:val="single" w:sz="4" w:space="0" w:color="auto"/>
            </w:tcBorders>
            <w:vAlign w:val="center"/>
          </w:tcPr>
          <w:p w14:paraId="7B65D27D" w14:textId="77777777" w:rsidR="00406B5A" w:rsidRPr="006018A9" w:rsidRDefault="00406B5A" w:rsidP="00406B5A">
            <w:pPr>
              <w:pStyle w:val="NormalArial"/>
              <w:spacing w:before="120" w:after="120"/>
            </w:pPr>
            <w:r w:rsidRPr="006018A9">
              <w:t xml:space="preserve">This Nodal Protocol Revision Request (NPRR) formalizes reporting of alternative Planning Reserve Margin (PRM) forecasts in the Report on Capacity, Demand, and Reserves in the ERCOT Region (CDR).  The current Protocol language requires estimating only “expected” future PRMs by risk period, season, and year.  Reliance on single point forecasts fails to recognize key uncertainties that can yield a range of potential PRM outcomes, thereby downplaying the extent of risks to resource adequacy. </w:t>
            </w:r>
          </w:p>
          <w:p w14:paraId="0C48F582" w14:textId="77777777" w:rsidR="00406B5A" w:rsidRPr="006018A9" w:rsidRDefault="00406B5A" w:rsidP="00406B5A">
            <w:pPr>
              <w:pStyle w:val="NormalArial"/>
              <w:spacing w:before="120" w:after="120"/>
            </w:pPr>
            <w:r w:rsidRPr="006018A9">
              <w:t>In recognition of this shortcoming, ERCOT has in past CDRs included alternative PRM scenarios as supplemental information.  This NPRR would require a range of PRM scenarios to be included in future CDRs.  Formally requiring the reporting of a range of PRM scenarios, as opposed to singling out one potential future, reflects a best practice for resource adequacy risk assessment and promotes appropriate messaging regarding potential resource adequacy futures.</w:t>
            </w:r>
          </w:p>
          <w:p w14:paraId="65FF2583" w14:textId="77777777" w:rsidR="00406B5A" w:rsidRPr="006018A9" w:rsidRDefault="00406B5A" w:rsidP="00406B5A">
            <w:pPr>
              <w:pStyle w:val="NormalArial"/>
              <w:spacing w:before="120" w:after="120"/>
            </w:pPr>
            <w:r w:rsidRPr="006018A9">
              <w:t>This NPRR also includes the following additional Protocol changes:</w:t>
            </w:r>
          </w:p>
          <w:p w14:paraId="223C8D6C" w14:textId="77777777" w:rsidR="00B5268C" w:rsidRPr="006018A9" w:rsidRDefault="00B5268C" w:rsidP="00B5268C">
            <w:pPr>
              <w:pStyle w:val="NormalArial"/>
              <w:numPr>
                <w:ilvl w:val="0"/>
                <w:numId w:val="30"/>
              </w:numPr>
            </w:pPr>
            <w:r w:rsidRPr="006018A9">
              <w:t xml:space="preserve">In Section 1.3.1.2, Items Not Considered Protected </w:t>
            </w:r>
            <w:proofErr w:type="gramStart"/>
            <w:r w:rsidRPr="006018A9">
              <w:t>Information,</w:t>
            </w:r>
            <w:proofErr w:type="gramEnd"/>
            <w:r w:rsidRPr="006018A9">
              <w:t xml:space="preserve"> adds a new paragraph stating that Resource output ratings are not Protected Information, thereby providing more reporting transparency for these design attributes.</w:t>
            </w:r>
          </w:p>
          <w:p w14:paraId="574CA412" w14:textId="1D28EF71" w:rsidR="00406B5A" w:rsidRPr="006018A9" w:rsidRDefault="00406B5A" w:rsidP="00406B5A">
            <w:pPr>
              <w:pStyle w:val="NormalArial"/>
              <w:numPr>
                <w:ilvl w:val="0"/>
                <w:numId w:val="30"/>
              </w:numPr>
            </w:pPr>
            <w:r w:rsidRPr="006018A9">
              <w:t xml:space="preserve">In paragraph (4) of Section 3.2.6.2 the term “marginal” is added to acknowledge that Effective Load Carrying Capability (ELCC) studies include both average and marginal ELCC </w:t>
            </w:r>
            <w:r w:rsidRPr="006018A9">
              <w:lastRenderedPageBreak/>
              <w:t>estimates. Also, “marginal” has been added to some of the variable definitions in Section 3.2.6.4 to clarify that the definitions use marginal ELCC or average ELCC estimates.</w:t>
            </w:r>
          </w:p>
          <w:p w14:paraId="323F2E8A" w14:textId="77777777" w:rsidR="00406B5A" w:rsidRPr="006018A9" w:rsidRDefault="00406B5A" w:rsidP="00406B5A">
            <w:pPr>
              <w:pStyle w:val="NormalArial"/>
              <w:numPr>
                <w:ilvl w:val="0"/>
                <w:numId w:val="30"/>
              </w:numPr>
              <w:spacing w:before="120" w:after="120"/>
            </w:pPr>
            <w:r w:rsidRPr="006018A9">
              <w:t>In Section 3.2.6.4, several capacity variable subscripts have been updated to improve consistency across all the variables.</w:t>
            </w:r>
          </w:p>
          <w:p w14:paraId="3CE94278" w14:textId="77777777" w:rsidR="00406B5A" w:rsidRPr="006018A9" w:rsidRDefault="00406B5A" w:rsidP="00406B5A">
            <w:pPr>
              <w:pStyle w:val="NormalArial"/>
              <w:numPr>
                <w:ilvl w:val="0"/>
                <w:numId w:val="30"/>
              </w:numPr>
              <w:spacing w:before="120" w:after="120"/>
            </w:pPr>
            <w:r w:rsidRPr="006018A9">
              <w:t>In Section 3.2.6.4, a new planned generation capacity variable, REPOWCAPUNC, has been added to report “Unconfirmed Planned Repower Project” capacity associated with announced unit retirements.  This new variable codifies an accounting practice introduced for the May 2025 CDR.</w:t>
            </w:r>
          </w:p>
          <w:p w14:paraId="25A5DA43" w14:textId="77777777" w:rsidR="007141A5" w:rsidRPr="006018A9" w:rsidRDefault="00406B5A" w:rsidP="00406B5A">
            <w:pPr>
              <w:pStyle w:val="NormalArial"/>
              <w:numPr>
                <w:ilvl w:val="0"/>
                <w:numId w:val="30"/>
              </w:numPr>
              <w:spacing w:before="120" w:after="120"/>
            </w:pPr>
            <w:r w:rsidRPr="006018A9">
              <w:t>In Section 3.2.6.4, for the variable named “New Energy Storage Resource Capacity,” language that inadvertently referred to the “Available Energy Storage Resource Capacity” variable, ESRCAP, has been corrected.</w:t>
            </w:r>
          </w:p>
          <w:p w14:paraId="6A00AE95" w14:textId="2DFB883A" w:rsidR="009737D6" w:rsidRPr="006018A9" w:rsidRDefault="00406B5A" w:rsidP="00406B5A">
            <w:pPr>
              <w:pStyle w:val="NormalArial"/>
              <w:numPr>
                <w:ilvl w:val="0"/>
                <w:numId w:val="30"/>
              </w:numPr>
              <w:spacing w:before="120" w:after="120"/>
            </w:pPr>
            <w:r w:rsidRPr="006018A9">
              <w:t>In paragraph (3)(b) of Section 3.14.1.1, this updates the Protocol reference number to reflect implementation of NPRR1219, Methodology Revisions and New Definitions for the Report on Capacity, Demand and Reserves in the ERCOT Region (CDR), and added language to indicate that Notification of Suspension of Operations (NSO) information may be provided in other resource adequacy reports, such as the Monthly Outlook for Resource Adequacy (MORA).</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040817">
            <w:pPr>
              <w:pStyle w:val="Header"/>
              <w:spacing w:before="120" w:after="120"/>
            </w:pPr>
            <w:r>
              <w:lastRenderedPageBreak/>
              <w:t>Reason for Revision</w:t>
            </w:r>
          </w:p>
        </w:tc>
        <w:tc>
          <w:tcPr>
            <w:tcW w:w="7560" w:type="dxa"/>
            <w:gridSpan w:val="2"/>
            <w:vAlign w:val="center"/>
          </w:tcPr>
          <w:p w14:paraId="3ADF689E" w14:textId="73C3855F" w:rsidR="00040817" w:rsidRDefault="00040817" w:rsidP="00040817">
            <w:pPr>
              <w:pStyle w:val="NormalArial"/>
              <w:tabs>
                <w:tab w:val="left" w:pos="432"/>
              </w:tabs>
              <w:spacing w:before="120"/>
              <w:ind w:left="432" w:hanging="432"/>
              <w:rPr>
                <w:rFonts w:cs="Arial"/>
                <w:color w:val="000000"/>
              </w:rPr>
            </w:pPr>
            <w:r w:rsidRPr="006629C8">
              <w:object w:dxaOrig="1440" w:dyaOrig="1440" w14:anchorId="0EE77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7BD56BB" w14:textId="01F3F1A9" w:rsidR="00040817" w:rsidRPr="00BD53C5" w:rsidRDefault="00040817" w:rsidP="00040817">
            <w:pPr>
              <w:pStyle w:val="NormalArial"/>
              <w:tabs>
                <w:tab w:val="left" w:pos="432"/>
              </w:tabs>
              <w:spacing w:before="120"/>
              <w:ind w:left="432" w:hanging="432"/>
              <w:rPr>
                <w:rFonts w:cs="Arial"/>
                <w:color w:val="000000"/>
              </w:rPr>
            </w:pPr>
            <w:r w:rsidRPr="00CD242D">
              <w:object w:dxaOrig="1440" w:dyaOrig="1440" w14:anchorId="60F46A73">
                <v:shape id="_x0000_i1039" type="#_x0000_t75" style="width:15.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5B51BE7" w14:textId="1F3C7D4A" w:rsidR="00040817" w:rsidRPr="00BD53C5" w:rsidRDefault="00040817" w:rsidP="00040817">
            <w:pPr>
              <w:pStyle w:val="NormalArial"/>
              <w:spacing w:before="120"/>
              <w:ind w:left="432" w:hanging="432"/>
              <w:rPr>
                <w:rFonts w:cs="Arial"/>
                <w:color w:val="000000"/>
              </w:rPr>
            </w:pPr>
            <w:r w:rsidRPr="006629C8">
              <w:object w:dxaOrig="1440" w:dyaOrig="1440" w14:anchorId="1BA4A9AD">
                <v:shape id="_x0000_i1041" type="#_x0000_t75" style="width:15.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FFC29D6" w14:textId="03D28C74" w:rsidR="00040817" w:rsidRDefault="00040817" w:rsidP="00040817">
            <w:pPr>
              <w:pStyle w:val="NormalArial"/>
              <w:spacing w:before="120"/>
              <w:rPr>
                <w:iCs/>
                <w:kern w:val="24"/>
              </w:rPr>
            </w:pPr>
            <w:r w:rsidRPr="006629C8">
              <w:object w:dxaOrig="1440" w:dyaOrig="1440" w14:anchorId="170E1AE8">
                <v:shape id="_x0000_i1043" type="#_x0000_t75" style="width:15.5pt;height:15pt" o:ole="">
                  <v:imagedata r:id="rId12" o:title=""/>
                </v:shape>
                <w:control r:id="rId17" w:name="TextBox13" w:shapeid="_x0000_i1043"/>
              </w:object>
            </w:r>
            <w:r w:rsidRPr="006629C8">
              <w:t xml:space="preserve">  </w:t>
            </w:r>
            <w:r w:rsidRPr="00344591">
              <w:rPr>
                <w:iCs/>
                <w:kern w:val="24"/>
              </w:rPr>
              <w:t>General system and/or process improvement(s)</w:t>
            </w:r>
          </w:p>
          <w:p w14:paraId="77DDC411" w14:textId="3E068B65" w:rsidR="00040817" w:rsidRDefault="00040817" w:rsidP="00040817">
            <w:pPr>
              <w:pStyle w:val="NormalArial"/>
              <w:spacing w:before="120"/>
              <w:rPr>
                <w:iCs/>
                <w:kern w:val="24"/>
              </w:rPr>
            </w:pPr>
            <w:r w:rsidRPr="006629C8">
              <w:object w:dxaOrig="1440" w:dyaOrig="1440" w14:anchorId="132AED95">
                <v:shape id="_x0000_i1045" type="#_x0000_t75" style="width:15.5pt;height:15pt" o:ole="">
                  <v:imagedata r:id="rId12" o:title=""/>
                </v:shape>
                <w:control r:id="rId18" w:name="TextBox14" w:shapeid="_x0000_i1045"/>
              </w:object>
            </w:r>
            <w:r w:rsidRPr="006629C8">
              <w:t xml:space="preserve">  </w:t>
            </w:r>
            <w:r>
              <w:rPr>
                <w:iCs/>
                <w:kern w:val="24"/>
              </w:rPr>
              <w:t>Regulatory requirements</w:t>
            </w:r>
          </w:p>
          <w:p w14:paraId="11B7AB67" w14:textId="4166D3C6" w:rsidR="00040817" w:rsidRPr="00CD242D" w:rsidRDefault="00040817" w:rsidP="00040817">
            <w:pPr>
              <w:pStyle w:val="NormalArial"/>
              <w:spacing w:before="120"/>
              <w:rPr>
                <w:rFonts w:cs="Arial"/>
                <w:color w:val="000000"/>
              </w:rPr>
            </w:pPr>
            <w:r w:rsidRPr="006629C8">
              <w:object w:dxaOrig="1440" w:dyaOrig="1440" w14:anchorId="70E9228D">
                <v:shape id="_x0000_i1047" type="#_x0000_t75" style="width:15.5pt;height:15pt" o:ole="">
                  <v:imagedata r:id="rId12" o:title=""/>
                </v:shape>
                <w:control r:id="rId19" w:name="TextBox15" w:shapeid="_x0000_i1047"/>
              </w:object>
            </w:r>
            <w:r w:rsidRPr="006629C8">
              <w:t xml:space="preserve">  </w:t>
            </w:r>
            <w:r>
              <w:rPr>
                <w:rFonts w:cs="Arial"/>
                <w:color w:val="000000"/>
              </w:rPr>
              <w:t>ERCOT Board/PUCT Directive</w:t>
            </w:r>
          </w:p>
          <w:p w14:paraId="4E373F32" w14:textId="77777777" w:rsidR="00040817" w:rsidRDefault="00040817" w:rsidP="00040817">
            <w:pPr>
              <w:pStyle w:val="NormalArial"/>
              <w:rPr>
                <w:i/>
                <w:sz w:val="20"/>
                <w:szCs w:val="20"/>
              </w:rPr>
            </w:pPr>
          </w:p>
          <w:p w14:paraId="4818D736" w14:textId="38804485" w:rsidR="00FC3D4B" w:rsidRPr="001313B4" w:rsidRDefault="00040817" w:rsidP="0004081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36ED8E0" w:rsidR="00625E5D" w:rsidRDefault="00040817" w:rsidP="00040817">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313E5647" w14:textId="3971F07F" w:rsidR="00625E5D" w:rsidRPr="00625E5D" w:rsidRDefault="00406B5A" w:rsidP="00625E5D">
            <w:pPr>
              <w:pStyle w:val="NormalArial"/>
              <w:spacing w:before="120" w:after="120"/>
              <w:rPr>
                <w:iCs/>
                <w:kern w:val="24"/>
              </w:rPr>
            </w:pPr>
            <w:r>
              <w:t>This NPRR improves forecasts in the</w:t>
            </w:r>
            <w:r w:rsidRPr="00DC3BE7">
              <w:rPr>
                <w:szCs w:val="20"/>
              </w:rPr>
              <w:t xml:space="preserve"> </w:t>
            </w:r>
            <w:r>
              <w:rPr>
                <w:szCs w:val="20"/>
              </w:rPr>
              <w:t xml:space="preserve">CDR </w:t>
            </w:r>
            <w:r>
              <w:t xml:space="preserve">given Resource mix trends (i.e., more Inverter-Based Resources (IBRs) relative to dispatchable </w:t>
            </w:r>
            <w:r w:rsidRPr="00D8017E">
              <w:t>resources</w:t>
            </w:r>
            <w:r>
              <w:t xml:space="preserve">, which is changing the timing of the hours with the greatest reserve scarcity risk) and extends reporting to all seasons.  Many of the proposed changes to the </w:t>
            </w:r>
            <w:r>
              <w:rPr>
                <w:szCs w:val="20"/>
              </w:rPr>
              <w:t>CDR</w:t>
            </w:r>
            <w:r>
              <w:t xml:space="preserve">, such as a switch to ELCCs and reporting of Loads and Resources during the forecasted peak Net Load hour, are consistent with guidance from the Public Utility Commission of Texas (PUCT) and supported by Market Participants as expressed at workshops and working group meetings.  Other changes are intended to align methodologies for the </w:t>
            </w:r>
            <w:r>
              <w:rPr>
                <w:szCs w:val="20"/>
              </w:rPr>
              <w:t>CDR</w:t>
            </w:r>
            <w:r>
              <w:t xml:space="preserve"> with other implemented Protocol changes (e.g., ERCOT-directed deployment of distribution voltage reduction).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7C4F995" w:rsidR="009A3772" w:rsidRDefault="00716EA7">
            <w:pPr>
              <w:pStyle w:val="NormalArial"/>
            </w:pPr>
            <w:r>
              <w:t>Pete Warnken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A4E2911" w:rsidR="009A3772" w:rsidRDefault="00040817">
            <w:pPr>
              <w:pStyle w:val="NormalArial"/>
            </w:pPr>
            <w:hyperlink r:id="rId20" w:history="1">
              <w:r w:rsidRPr="00645B52">
                <w:rPr>
                  <w:rStyle w:val="Hyperlink"/>
                </w:rPr>
                <w:t>Pete.Warnken@ercot.com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6DAF6C4" w:rsidR="009A3772" w:rsidRDefault="00716EA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B09199" w:rsidR="009A3772" w:rsidRDefault="00716EA7">
            <w:pPr>
              <w:pStyle w:val="NormalArial"/>
            </w:pPr>
            <w:r>
              <w:t>(512) 248-6705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216C7D6" w:rsidR="009A3772" w:rsidRDefault="00716EA7">
            <w:pPr>
              <w:pStyle w:val="NormalArial"/>
            </w:pPr>
            <w:r>
              <w:t>(512) 585-2246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EAFC7C5" w:rsidR="009A3772" w:rsidRDefault="00F34232">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B3CA57" w:rsidR="009A3772" w:rsidRPr="00D56D61" w:rsidRDefault="00F34232">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25487E" w:rsidR="009A3772" w:rsidRPr="00D56D61" w:rsidRDefault="00F34232">
            <w:pPr>
              <w:pStyle w:val="NormalArial"/>
            </w:pPr>
            <w:hyperlink r:id="rId21" w:history="1">
              <w:r w:rsidRPr="00BC1CC2">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A1E504" w:rsidR="009A3772" w:rsidRDefault="00823740">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A6E9F80" w14:textId="77777777" w:rsidR="00796F9E" w:rsidRDefault="00796F9E" w:rsidP="00796F9E">
      <w:pPr>
        <w:pStyle w:val="H4"/>
        <w:ind w:left="1267" w:hanging="1267"/>
      </w:pPr>
      <w:bookmarkStart w:id="0" w:name="_Toc141685008"/>
      <w:bookmarkStart w:id="1" w:name="_Toc193981764"/>
      <w:bookmarkStart w:id="2" w:name="_Toc216089350"/>
      <w:r>
        <w:t>1.3.1.2</w:t>
      </w:r>
      <w:r>
        <w:tab/>
        <w:t>Items Not Considered Protected Information</w:t>
      </w:r>
      <w:bookmarkEnd w:id="0"/>
      <w:bookmarkEnd w:id="1"/>
    </w:p>
    <w:p w14:paraId="20E9B40A" w14:textId="77777777" w:rsidR="00796F9E" w:rsidRDefault="00796F9E" w:rsidP="00796F9E">
      <w:pPr>
        <w:pStyle w:val="BodyTextNumbered"/>
      </w:pPr>
      <w:r>
        <w:t>(1)</w:t>
      </w:r>
      <w:r>
        <w:tab/>
        <w:t>Notwithstanding the definition of “Protected Information” in Section 1.3.1.1, Items Considered Protected Information, the following items are not Protected Information even if so designated:</w:t>
      </w:r>
    </w:p>
    <w:p w14:paraId="40ACA27F" w14:textId="77777777" w:rsidR="00796F9E" w:rsidRDefault="00796F9E" w:rsidP="00796F9E">
      <w:pPr>
        <w:pStyle w:val="BodyTextNumbered"/>
        <w:ind w:left="1440"/>
      </w:pPr>
      <w:r>
        <w:t>(a)</w:t>
      </w:r>
      <w:r>
        <w:tab/>
        <w:t>Data comprising Load flow cases, which may include estimated peak and off-peak Demand of any Load;</w:t>
      </w:r>
    </w:p>
    <w:p w14:paraId="39E2CB30" w14:textId="77777777" w:rsidR="00796F9E" w:rsidRDefault="00796F9E" w:rsidP="00796F9E">
      <w:pPr>
        <w:pStyle w:val="BodyTextNumbered"/>
        <w:ind w:left="1440"/>
      </w:pPr>
      <w:r>
        <w:t>(b)</w:t>
      </w:r>
      <w:r>
        <w:tab/>
        <w:t>Existence of Power System Stabilizers (PSSs) at each interconnected Generation Resource or ESR, and PSS status (in service or out of service);</w:t>
      </w:r>
    </w:p>
    <w:p w14:paraId="4C99BD3D" w14:textId="77777777" w:rsidR="00796F9E" w:rsidRDefault="00796F9E" w:rsidP="00796F9E">
      <w:pPr>
        <w:pStyle w:val="BodyTextNumbered"/>
        <w:ind w:left="1440"/>
      </w:pPr>
      <w:r>
        <w:lastRenderedPageBreak/>
        <w:t>(c)</w:t>
      </w:r>
      <w:r>
        <w:tab/>
        <w:t xml:space="preserve">Reliability Must-Run (RMR) Agreements; </w:t>
      </w:r>
    </w:p>
    <w:p w14:paraId="40FDADF8" w14:textId="77777777" w:rsidR="00796F9E" w:rsidRDefault="00796F9E" w:rsidP="00796F9E">
      <w:pPr>
        <w:pStyle w:val="BodyTextNumbered"/>
        <w:ind w:left="1440"/>
      </w:pPr>
      <w:r>
        <w:t>(d)</w:t>
      </w:r>
      <w: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5F07D0A5" w14:textId="77777777" w:rsidR="00796F9E" w:rsidRDefault="00796F9E" w:rsidP="00796F9E">
      <w:pPr>
        <w:pStyle w:val="BodyTextNumbered"/>
        <w:ind w:left="1440"/>
      </w:pPr>
      <w:r>
        <w:t>(e)</w:t>
      </w:r>
      <w:r>
        <w:tab/>
        <w:t>Status of RMR Units;</w:t>
      </w:r>
    </w:p>
    <w:p w14:paraId="49DC23B5" w14:textId="77777777" w:rsidR="00796F9E" w:rsidRDefault="00796F9E" w:rsidP="00796F9E">
      <w:pPr>
        <w:pStyle w:val="BodyTextNumbered"/>
        <w:ind w:left="1440"/>
      </w:pPr>
      <w:r>
        <w:t>(f)</w:t>
      </w:r>
      <w:r>
        <w:tab/>
        <w:t>Black Start Agreements;</w:t>
      </w:r>
    </w:p>
    <w:p w14:paraId="1D52A176" w14:textId="77777777" w:rsidR="00796F9E" w:rsidRDefault="00796F9E" w:rsidP="00796F9E">
      <w:pPr>
        <w:pStyle w:val="BodyTextNumbered"/>
        <w:ind w:left="1440"/>
      </w:pPr>
      <w:r>
        <w:t>(g)</w:t>
      </w:r>
      <w:r>
        <w:tab/>
        <w:t>FFSS awards;</w:t>
      </w:r>
    </w:p>
    <w:p w14:paraId="0608E305" w14:textId="77777777" w:rsidR="00796F9E" w:rsidRPr="00796F9E" w:rsidRDefault="00796F9E" w:rsidP="00796F9E">
      <w:pPr>
        <w:pStyle w:val="BodyTextNumbered"/>
        <w:ind w:left="1440"/>
      </w:pPr>
      <w:r>
        <w:t>(h)</w:t>
      </w:r>
      <w:r>
        <w:tab/>
      </w:r>
      <w:r w:rsidRPr="008857D7">
        <w:t xml:space="preserve">RMR Settlement </w:t>
      </w:r>
      <w:r w:rsidRPr="00796F9E">
        <w:t xml:space="preserve">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96F9E" w14:paraId="3B38469F" w14:textId="77777777" w:rsidTr="003D6038">
        <w:tc>
          <w:tcPr>
            <w:tcW w:w="9558" w:type="dxa"/>
            <w:tcBorders>
              <w:top w:val="single" w:sz="4" w:space="0" w:color="auto"/>
              <w:left w:val="single" w:sz="4" w:space="0" w:color="auto"/>
              <w:bottom w:val="single" w:sz="4" w:space="0" w:color="auto"/>
              <w:right w:val="single" w:sz="4" w:space="0" w:color="auto"/>
            </w:tcBorders>
            <w:shd w:val="clear" w:color="auto" w:fill="D9D9D9"/>
          </w:tcPr>
          <w:p w14:paraId="1DF9DE4E" w14:textId="77777777" w:rsidR="00796F9E" w:rsidRDefault="00796F9E" w:rsidP="003D6038">
            <w:pPr>
              <w:spacing w:before="120" w:after="240"/>
              <w:rPr>
                <w:b/>
                <w:i/>
              </w:rPr>
            </w:pPr>
            <w:r>
              <w:rPr>
                <w:b/>
                <w:i/>
              </w:rPr>
              <w:t>[NPRR885</w:t>
            </w:r>
            <w:r w:rsidRPr="004B0726">
              <w:rPr>
                <w:b/>
                <w:i/>
              </w:rPr>
              <w:t xml:space="preserve">: </w:t>
            </w:r>
            <w:r>
              <w:rPr>
                <w:b/>
                <w:i/>
              </w:rPr>
              <w:t xml:space="preserve"> Insert items (i) and (j) below upon system implementation and renumber accordingly:</w:t>
            </w:r>
            <w:r w:rsidRPr="004B0726">
              <w:rPr>
                <w:b/>
                <w:i/>
              </w:rPr>
              <w:t>]</w:t>
            </w:r>
          </w:p>
          <w:p w14:paraId="15D2259D" w14:textId="77777777" w:rsidR="00796F9E" w:rsidRPr="00807910" w:rsidRDefault="00796F9E" w:rsidP="003D6038">
            <w:pPr>
              <w:spacing w:after="240"/>
              <w:ind w:left="1440" w:hanging="720"/>
            </w:pPr>
            <w:r w:rsidRPr="00807910">
              <w:t>(</w:t>
            </w:r>
            <w:r>
              <w:t>i</w:t>
            </w:r>
            <w:r w:rsidRPr="00807910">
              <w:t>)</w:t>
            </w:r>
            <w:r w:rsidRPr="00807910">
              <w:tab/>
              <w:t>Must</w:t>
            </w:r>
            <w:r>
              <w:t>-</w:t>
            </w:r>
            <w:r w:rsidRPr="00807910">
              <w:t>Run Alternative (MRA) Agreements;</w:t>
            </w:r>
          </w:p>
          <w:p w14:paraId="39F9B241" w14:textId="77777777" w:rsidR="00796F9E" w:rsidRPr="005901EB" w:rsidRDefault="00796F9E" w:rsidP="003D6038">
            <w:pPr>
              <w:spacing w:after="240"/>
              <w:ind w:left="1440" w:hanging="720"/>
            </w:pPr>
            <w:r w:rsidRPr="00807910">
              <w:t>(</w:t>
            </w:r>
            <w:r>
              <w:t>j</w:t>
            </w:r>
            <w:r w:rsidRPr="00807910">
              <w:t>)</w:t>
            </w:r>
            <w:r w:rsidRPr="00807910">
              <w:tab/>
              <w:t>Settlement charges and payments for MRA Service;</w:t>
            </w:r>
          </w:p>
        </w:tc>
      </w:tr>
    </w:tbl>
    <w:p w14:paraId="78FA27E3" w14:textId="29468A72" w:rsidR="00796F9E" w:rsidRDefault="00796F9E" w:rsidP="00796F9E">
      <w:pPr>
        <w:pStyle w:val="BodyTextNumbered"/>
        <w:spacing w:before="240"/>
        <w:ind w:left="1440"/>
      </w:pPr>
      <w:r>
        <w:t>(i)</w:t>
      </w:r>
      <w: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w:t>
      </w:r>
      <w:del w:id="3" w:author="ERCOT" w:date="2026-01-27T13:47:00Z" w16du:dateUtc="2026-01-27T19:47:00Z">
        <w:r w:rsidDel="00406B5A">
          <w:delText xml:space="preserve"> and</w:delText>
        </w:r>
      </w:del>
    </w:p>
    <w:p w14:paraId="77EC1735" w14:textId="5034D0AB" w:rsidR="00796F9E" w:rsidRDefault="00796F9E" w:rsidP="00796F9E">
      <w:pPr>
        <w:pStyle w:val="BodyTextNumbered"/>
        <w:ind w:left="1440"/>
        <w:rPr>
          <w:ins w:id="4" w:author="ERCOT" w:date="2026-01-22T11:11:00Z" w16du:dateUtc="2026-01-22T17:11:00Z"/>
        </w:rPr>
      </w:pPr>
      <w:ins w:id="5" w:author="ERCOT" w:date="2026-01-22T11:11:00Z" w16du:dateUtc="2026-01-22T17:11:00Z">
        <w:r>
          <w:t>(j)</w:t>
        </w:r>
        <w:r>
          <w:tab/>
        </w:r>
      </w:ins>
      <w:ins w:id="6" w:author="ERCOT" w:date="2026-01-27T16:31:00Z" w16du:dateUtc="2026-01-27T22:31:00Z">
        <w:r w:rsidR="006018A9">
          <w:t>Resource</w:t>
        </w:r>
      </w:ins>
      <w:ins w:id="7" w:author="ERCOT" w:date="2026-01-22T11:11:00Z" w16du:dateUtc="2026-01-22T17:11:00Z">
        <w:r>
          <w:t xml:space="preserve"> capacity ratings reflected in the online Resource Integration and Ongoing Operations (</w:t>
        </w:r>
      </w:ins>
      <w:ins w:id="8" w:author="ERCOT" w:date="2026-01-22T11:13:00Z" w16du:dateUtc="2026-01-22T17:13:00Z">
        <w:r>
          <w:t>“</w:t>
        </w:r>
      </w:ins>
      <w:ins w:id="9" w:author="ERCOT" w:date="2026-01-22T11:11:00Z" w16du:dateUtc="2026-01-22T17:11:00Z">
        <w:r>
          <w:t>RIOO</w:t>
        </w:r>
      </w:ins>
      <w:ins w:id="10" w:author="ERCOT" w:date="2026-01-22T11:13:00Z" w16du:dateUtc="2026-01-22T17:13:00Z">
        <w:r>
          <w:t>”</w:t>
        </w:r>
      </w:ins>
      <w:ins w:id="11" w:author="ERCOT" w:date="2026-01-22T11:11:00Z" w16du:dateUtc="2026-01-22T17:11:00Z">
        <w:r>
          <w:t>) system; and</w:t>
        </w:r>
      </w:ins>
    </w:p>
    <w:p w14:paraId="2FD91F69" w14:textId="3861F6ED" w:rsidR="00796F9E" w:rsidRDefault="00796F9E" w:rsidP="00796F9E">
      <w:pPr>
        <w:pStyle w:val="BodyTextNumbered"/>
        <w:ind w:left="1440"/>
      </w:pPr>
      <w:r>
        <w:t>(</w:t>
      </w:r>
      <w:ins w:id="12" w:author="ERCOT" w:date="2026-01-22T11:11:00Z" w16du:dateUtc="2026-01-22T17:11:00Z">
        <w:r>
          <w:t>k</w:t>
        </w:r>
      </w:ins>
      <w:del w:id="13" w:author="ERCOT" w:date="2026-01-22T11:11:00Z" w16du:dateUtc="2026-01-22T17:11:00Z">
        <w:r w:rsidDel="00796F9E">
          <w:delText>j</w:delText>
        </w:r>
      </w:del>
      <w:r>
        <w:t>)</w:t>
      </w:r>
      <w: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3796C102" w14:textId="77777777" w:rsidR="00796F9E" w:rsidRDefault="00796F9E" w:rsidP="00796F9E">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335F30E3" w14:textId="77777777" w:rsidR="00453A05" w:rsidRPr="001E6E73" w:rsidRDefault="00453A05" w:rsidP="0068372E">
      <w:pPr>
        <w:pStyle w:val="H4"/>
        <w:spacing w:before="480"/>
        <w:ind w:left="1267" w:hanging="1267"/>
      </w:pPr>
      <w:bookmarkStart w:id="14" w:name="_Toc216089351"/>
      <w:bookmarkEnd w:id="2"/>
      <w:r w:rsidRPr="001E6E73">
        <w:t>3.2.6.1</w:t>
      </w:r>
      <w:r w:rsidRPr="001E6E73">
        <w:tab/>
        <w:t>Planning Reserve Margin</w:t>
      </w:r>
      <w:r>
        <w:t>s</w:t>
      </w:r>
      <w:bookmarkEnd w:id="14"/>
    </w:p>
    <w:p w14:paraId="65E355DF" w14:textId="448CA54F" w:rsidR="00453A05" w:rsidRPr="006A0091" w:rsidRDefault="00453A05" w:rsidP="00453A05">
      <w:pPr>
        <w:pStyle w:val="List"/>
        <w:rPr>
          <w:iCs/>
        </w:rPr>
      </w:pPr>
      <w:r>
        <w:rPr>
          <w:iCs/>
        </w:rPr>
        <w:t>(1)</w:t>
      </w:r>
      <w:r>
        <w:rPr>
          <w:iCs/>
        </w:rPr>
        <w:tab/>
      </w:r>
      <w:r w:rsidRPr="006A0091">
        <w:rPr>
          <w:iCs/>
        </w:rPr>
        <w:t xml:space="preserve">ERCOT shall calculate </w:t>
      </w:r>
      <w:r>
        <w:rPr>
          <w:iCs/>
        </w:rPr>
        <w:t>a</w:t>
      </w:r>
      <w:r w:rsidRPr="006A0091">
        <w:rPr>
          <w:iCs/>
        </w:rPr>
        <w:t xml:space="preserve"> </w:t>
      </w:r>
      <w:ins w:id="15" w:author="ERCOT" w:date="2026-01-07T11:31:00Z" w16du:dateUtc="2026-01-07T17:31:00Z">
        <w:r w:rsidR="0068372E">
          <w:rPr>
            <w:iCs/>
          </w:rPr>
          <w:t xml:space="preserve">base case </w:t>
        </w:r>
      </w:ins>
      <w:r w:rsidRPr="006A0091">
        <w:rPr>
          <w:iCs/>
        </w:rPr>
        <w:t xml:space="preserve">Planning Reserve Margin (PRM) for each </w:t>
      </w:r>
      <w:r>
        <w:rPr>
          <w:iCs/>
        </w:rPr>
        <w:t>s</w:t>
      </w:r>
      <w:r w:rsidRPr="006A0091">
        <w:rPr>
          <w:iCs/>
        </w:rPr>
        <w:t>eason</w:t>
      </w:r>
      <w:r>
        <w:rPr>
          <w:iCs/>
        </w:rPr>
        <w:t xml:space="preserve"> of each future year reflecting Loads and </w:t>
      </w:r>
      <w:r w:rsidRPr="00D8017E">
        <w:rPr>
          <w:iCs/>
        </w:rPr>
        <w:t>resources</w:t>
      </w:r>
      <w:r>
        <w:rPr>
          <w:iCs/>
        </w:rPr>
        <w:t xml:space="preserve"> for the forecasted peak Load hour and peak Net Load hour as follows</w:t>
      </w:r>
      <w:r w:rsidRPr="006A0091">
        <w:rPr>
          <w:iCs/>
        </w:rPr>
        <w:t>:</w:t>
      </w:r>
    </w:p>
    <w:p w14:paraId="5D622AF2" w14:textId="77777777" w:rsidR="00453A05" w:rsidRPr="006A0091" w:rsidRDefault="00453A05" w:rsidP="00453A05">
      <w:pPr>
        <w:spacing w:after="240"/>
        <w:jc w:val="center"/>
        <w:rPr>
          <w:i/>
          <w:vertAlign w:val="subscript"/>
        </w:rPr>
      </w:pPr>
      <w:r w:rsidRPr="006A0091">
        <w:rPr>
          <w:b/>
          <w:bCs/>
        </w:rPr>
        <w:lastRenderedPageBreak/>
        <w:t>PRM</w:t>
      </w:r>
      <w:r>
        <w:rPr>
          <w:b/>
          <w:bCs/>
        </w:rPr>
        <w:t xml:space="preserve"> </w:t>
      </w:r>
      <w:r>
        <w:rPr>
          <w:i/>
          <w:vertAlign w:val="subscript"/>
        </w:rPr>
        <w:t>h</w:t>
      </w:r>
      <w:r w:rsidRPr="006A0091">
        <w:rPr>
          <w:i/>
          <w:vertAlign w:val="subscript"/>
        </w:rPr>
        <w:t>,</w:t>
      </w:r>
      <w:r>
        <w:rPr>
          <w:i/>
          <w:vertAlign w:val="subscript"/>
        </w:rPr>
        <w:t xml:space="preserve"> </w:t>
      </w:r>
      <w:r w:rsidRPr="006A0091">
        <w:rPr>
          <w:i/>
          <w:vertAlign w:val="subscript"/>
        </w:rPr>
        <w:t>s,</w:t>
      </w:r>
      <w:r>
        <w:rPr>
          <w:i/>
          <w:vertAlign w:val="subscript"/>
        </w:rPr>
        <w:t xml:space="preserve"> </w:t>
      </w:r>
      <w:r w:rsidRPr="006A0091">
        <w:rPr>
          <w:i/>
          <w:vertAlign w:val="subscript"/>
        </w:rPr>
        <w:t>i</w:t>
      </w:r>
      <w:r w:rsidRPr="006A0091">
        <w:rPr>
          <w:b/>
          <w:bCs/>
        </w:rPr>
        <w:tab/>
        <w:t>=</w:t>
      </w:r>
      <w:r w:rsidRPr="006A0091">
        <w:rPr>
          <w:b/>
          <w:bCs/>
        </w:rPr>
        <w:tab/>
        <w:t>(TOTCAP</w:t>
      </w:r>
      <w:r>
        <w:rPr>
          <w:b/>
          <w:bCs/>
        </w:rPr>
        <w:t xml:space="preserve"> </w:t>
      </w:r>
      <w:r>
        <w:rPr>
          <w:i/>
          <w:vertAlign w:val="subscript"/>
        </w:rPr>
        <w:t>h</w:t>
      </w:r>
      <w:r w:rsidRPr="006A0091">
        <w:rPr>
          <w:i/>
          <w:vertAlign w:val="subscript"/>
        </w:rPr>
        <w:t>,</w:t>
      </w:r>
      <w:r>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Pr>
          <w:b/>
          <w:bCs/>
        </w:rPr>
        <w:t xml:space="preserve"> </w:t>
      </w:r>
      <w:r>
        <w:rPr>
          <w:i/>
          <w:vertAlign w:val="subscript"/>
        </w:rPr>
        <w:t>h</w:t>
      </w:r>
      <w:r w:rsidRPr="006A0091">
        <w:rPr>
          <w:i/>
          <w:vertAlign w:val="subscript"/>
        </w:rPr>
        <w:t>,</w:t>
      </w:r>
      <w:r>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Pr>
          <w:b/>
          <w:bCs/>
        </w:rPr>
        <w:t xml:space="preserve"> </w:t>
      </w:r>
      <w:r>
        <w:rPr>
          <w:i/>
          <w:vertAlign w:val="subscript"/>
        </w:rPr>
        <w:t>h</w:t>
      </w:r>
      <w:r w:rsidRPr="006A0091">
        <w:rPr>
          <w:i/>
          <w:vertAlign w:val="subscript"/>
        </w:rPr>
        <w:t>,</w:t>
      </w:r>
      <w:r>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1A166513" w14:textId="77777777" w:rsidR="00453A05" w:rsidRPr="006A0091" w:rsidRDefault="00453A05" w:rsidP="00453A05">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453A05" w:rsidRPr="006A0091" w14:paraId="345ADD77" w14:textId="77777777" w:rsidTr="00A66968">
        <w:trPr>
          <w:tblHeader/>
        </w:trPr>
        <w:tc>
          <w:tcPr>
            <w:tcW w:w="876" w:type="pct"/>
          </w:tcPr>
          <w:p w14:paraId="6830579A" w14:textId="77777777" w:rsidR="00453A05" w:rsidRPr="006A0091" w:rsidRDefault="00453A05" w:rsidP="00A66968">
            <w:pPr>
              <w:pStyle w:val="TableHead"/>
              <w:rPr>
                <w:b w:val="0"/>
                <w:iCs w:val="0"/>
              </w:rPr>
            </w:pPr>
            <w:bookmarkStart w:id="16" w:name="_Toc266254153"/>
            <w:r w:rsidRPr="00545FF6">
              <w:t>Variable</w:t>
            </w:r>
          </w:p>
        </w:tc>
        <w:tc>
          <w:tcPr>
            <w:tcW w:w="455" w:type="pct"/>
          </w:tcPr>
          <w:p w14:paraId="219D96A6" w14:textId="77777777" w:rsidR="00453A05" w:rsidRPr="006A0091" w:rsidRDefault="00453A05" w:rsidP="00A66968">
            <w:pPr>
              <w:pStyle w:val="TableHead"/>
              <w:rPr>
                <w:b w:val="0"/>
                <w:iCs w:val="0"/>
              </w:rPr>
            </w:pPr>
            <w:r w:rsidRPr="00545FF6">
              <w:t>Unit</w:t>
            </w:r>
          </w:p>
        </w:tc>
        <w:tc>
          <w:tcPr>
            <w:tcW w:w="3669" w:type="pct"/>
          </w:tcPr>
          <w:p w14:paraId="35A920C4" w14:textId="77777777" w:rsidR="00453A05" w:rsidRPr="006A0091" w:rsidRDefault="00453A05" w:rsidP="00A66968">
            <w:pPr>
              <w:pStyle w:val="TableHead"/>
              <w:rPr>
                <w:b w:val="0"/>
                <w:iCs w:val="0"/>
              </w:rPr>
            </w:pPr>
            <w:r w:rsidRPr="00545FF6">
              <w:t>Definition</w:t>
            </w:r>
          </w:p>
        </w:tc>
      </w:tr>
      <w:tr w:rsidR="00453A05" w:rsidRPr="006A0091" w14:paraId="21C49074" w14:textId="77777777" w:rsidTr="00A66968">
        <w:tc>
          <w:tcPr>
            <w:tcW w:w="876" w:type="pct"/>
          </w:tcPr>
          <w:p w14:paraId="1CEEE50A" w14:textId="77777777" w:rsidR="00453A05" w:rsidRPr="006A0091" w:rsidRDefault="00453A05" w:rsidP="00A66968">
            <w:pPr>
              <w:spacing w:after="60"/>
              <w:rPr>
                <w:iCs/>
                <w:sz w:val="20"/>
              </w:rPr>
            </w:pPr>
            <w:r w:rsidRPr="006A0091">
              <w:rPr>
                <w:iCs/>
                <w:sz w:val="20"/>
              </w:rPr>
              <w:t xml:space="preserve">PRM </w:t>
            </w:r>
            <w:r>
              <w:rPr>
                <w:bCs/>
                <w:i/>
                <w:iCs/>
                <w:sz w:val="20"/>
                <w:vertAlign w:val="subscript"/>
              </w:rPr>
              <w:t>h</w:t>
            </w:r>
            <w:r w:rsidRPr="006A0091">
              <w:rPr>
                <w:bCs/>
                <w:i/>
                <w:iCs/>
                <w:sz w:val="20"/>
                <w:vertAlign w:val="subscript"/>
              </w:rPr>
              <w:t>, s, i</w:t>
            </w:r>
          </w:p>
        </w:tc>
        <w:tc>
          <w:tcPr>
            <w:tcW w:w="455" w:type="pct"/>
          </w:tcPr>
          <w:p w14:paraId="13D57D10" w14:textId="77777777" w:rsidR="00453A05" w:rsidRPr="00545FF6" w:rsidRDefault="00453A05" w:rsidP="00A66968">
            <w:pPr>
              <w:spacing w:after="60"/>
              <w:rPr>
                <w:iCs/>
                <w:sz w:val="20"/>
              </w:rPr>
            </w:pPr>
            <w:r w:rsidRPr="00545FF6">
              <w:rPr>
                <w:iCs/>
                <w:sz w:val="20"/>
              </w:rPr>
              <w:t>%</w:t>
            </w:r>
          </w:p>
        </w:tc>
        <w:tc>
          <w:tcPr>
            <w:tcW w:w="3669" w:type="pct"/>
          </w:tcPr>
          <w:p w14:paraId="002B8CC8" w14:textId="77777777" w:rsidR="00453A05" w:rsidRPr="006A0091" w:rsidRDefault="00453A05" w:rsidP="00A66968">
            <w:pPr>
              <w:spacing w:after="60"/>
              <w:rPr>
                <w:iCs/>
                <w:sz w:val="20"/>
              </w:rPr>
            </w:pPr>
            <w:r w:rsidRPr="00545FF6">
              <w:rPr>
                <w:i/>
                <w:iCs/>
                <w:sz w:val="20"/>
              </w:rPr>
              <w:t>Planning Reserve Margin</w:t>
            </w:r>
            <w:r w:rsidRPr="006A0091">
              <w:rPr>
                <w:iCs/>
                <w:sz w:val="20"/>
              </w:rPr>
              <w:t xml:space="preserve">—The Planning Reserve Margin for </w:t>
            </w:r>
            <w:r>
              <w:rPr>
                <w:iCs/>
                <w:sz w:val="20"/>
              </w:rPr>
              <w:t xml:space="preserve">hour </w:t>
            </w:r>
            <w:r w:rsidRPr="00A06D01">
              <w:rPr>
                <w:i/>
                <w:sz w:val="20"/>
              </w:rPr>
              <w:t>h</w:t>
            </w:r>
            <w:r>
              <w:rPr>
                <w:iCs/>
                <w:sz w:val="20"/>
              </w:rPr>
              <w:t xml:space="preserve"> of</w:t>
            </w:r>
            <w:r w:rsidRPr="006A0091">
              <w:rPr>
                <w:iCs/>
                <w:sz w:val="20"/>
              </w:rPr>
              <w:t xml:space="preserve">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453A05" w:rsidRPr="006A0091" w14:paraId="1E59ED80" w14:textId="77777777" w:rsidTr="00A66968">
        <w:tc>
          <w:tcPr>
            <w:tcW w:w="876" w:type="pct"/>
          </w:tcPr>
          <w:p w14:paraId="0CE663AC" w14:textId="77777777" w:rsidR="00453A05" w:rsidRPr="006A0091" w:rsidRDefault="00453A05" w:rsidP="00A66968">
            <w:pPr>
              <w:spacing w:after="60"/>
              <w:rPr>
                <w:iCs/>
                <w:sz w:val="20"/>
              </w:rPr>
            </w:pPr>
            <w:r w:rsidRPr="006A0091">
              <w:rPr>
                <w:iCs/>
                <w:sz w:val="20"/>
              </w:rPr>
              <w:t xml:space="preserve">TOTCAP </w:t>
            </w:r>
            <w:r>
              <w:rPr>
                <w:bCs/>
                <w:i/>
                <w:iCs/>
                <w:sz w:val="20"/>
                <w:vertAlign w:val="subscript"/>
              </w:rPr>
              <w:t>h</w:t>
            </w:r>
            <w:r w:rsidRPr="006A0091">
              <w:rPr>
                <w:bCs/>
                <w:i/>
                <w:iCs/>
                <w:sz w:val="20"/>
                <w:vertAlign w:val="subscript"/>
              </w:rPr>
              <w:t>, s, i</w:t>
            </w:r>
          </w:p>
        </w:tc>
        <w:tc>
          <w:tcPr>
            <w:tcW w:w="455" w:type="pct"/>
          </w:tcPr>
          <w:p w14:paraId="7D8A81D1" w14:textId="77777777" w:rsidR="00453A05" w:rsidRPr="00545FF6" w:rsidRDefault="00453A05" w:rsidP="00A66968">
            <w:pPr>
              <w:spacing w:after="60"/>
              <w:rPr>
                <w:iCs/>
                <w:sz w:val="20"/>
              </w:rPr>
            </w:pPr>
            <w:r w:rsidRPr="00545FF6">
              <w:rPr>
                <w:iCs/>
                <w:sz w:val="20"/>
              </w:rPr>
              <w:t>MW</w:t>
            </w:r>
          </w:p>
        </w:tc>
        <w:tc>
          <w:tcPr>
            <w:tcW w:w="3669" w:type="pct"/>
          </w:tcPr>
          <w:p w14:paraId="45A321F1" w14:textId="77777777" w:rsidR="00453A05" w:rsidRPr="006A0091" w:rsidRDefault="00453A05" w:rsidP="00A66968">
            <w:pPr>
              <w:spacing w:after="60"/>
              <w:rPr>
                <w:i/>
                <w:iCs/>
                <w:sz w:val="20"/>
              </w:rPr>
            </w:pPr>
            <w:r w:rsidRPr="00545FF6">
              <w:rPr>
                <w:i/>
                <w:iCs/>
                <w:sz w:val="20"/>
              </w:rPr>
              <w:t>Total Capacity</w:t>
            </w:r>
            <w:r w:rsidRPr="006A0091">
              <w:rPr>
                <w:iCs/>
                <w:sz w:val="20"/>
              </w:rPr>
              <w:t xml:space="preserve">—Total Capacity available </w:t>
            </w:r>
            <w:r>
              <w:rPr>
                <w:iCs/>
                <w:sz w:val="20"/>
              </w:rPr>
              <w:t xml:space="preserve">for hour </w:t>
            </w:r>
            <w:r w:rsidRPr="00A06D01">
              <w:rPr>
                <w:i/>
                <w:sz w:val="20"/>
              </w:rPr>
              <w:t>h</w:t>
            </w:r>
            <w:r>
              <w:rPr>
                <w:iCs/>
                <w:sz w:val="20"/>
              </w:rPr>
              <w:t xml:space="preserve"> of</w:t>
            </w:r>
            <w:r w:rsidRPr="006A0091">
              <w:rPr>
                <w:iCs/>
                <w:sz w:val="20"/>
              </w:rPr>
              <w:t xml:space="preserve">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453A05" w:rsidRPr="006A0091" w14:paraId="55CE8A43" w14:textId="77777777" w:rsidTr="00A66968">
        <w:tc>
          <w:tcPr>
            <w:tcW w:w="876" w:type="pct"/>
          </w:tcPr>
          <w:p w14:paraId="7AF8FDE5" w14:textId="77777777" w:rsidR="00453A05" w:rsidRPr="006A0091" w:rsidRDefault="00453A05" w:rsidP="00A66968">
            <w:pPr>
              <w:spacing w:after="60"/>
              <w:rPr>
                <w:iCs/>
                <w:sz w:val="20"/>
              </w:rPr>
            </w:pPr>
            <w:r w:rsidRPr="006A0091">
              <w:rPr>
                <w:iCs/>
                <w:sz w:val="20"/>
              </w:rPr>
              <w:t xml:space="preserve">FIRMPKLD </w:t>
            </w:r>
            <w:r>
              <w:rPr>
                <w:bCs/>
                <w:i/>
                <w:iCs/>
                <w:sz w:val="20"/>
                <w:vertAlign w:val="subscript"/>
              </w:rPr>
              <w:t>h</w:t>
            </w:r>
            <w:r w:rsidRPr="006A0091">
              <w:rPr>
                <w:bCs/>
                <w:i/>
                <w:iCs/>
                <w:sz w:val="20"/>
                <w:vertAlign w:val="subscript"/>
              </w:rPr>
              <w:t>, s, i</w:t>
            </w:r>
          </w:p>
        </w:tc>
        <w:tc>
          <w:tcPr>
            <w:tcW w:w="455" w:type="pct"/>
          </w:tcPr>
          <w:p w14:paraId="3D313573" w14:textId="77777777" w:rsidR="00453A05" w:rsidRPr="00545FF6" w:rsidRDefault="00453A05" w:rsidP="00A66968">
            <w:pPr>
              <w:spacing w:after="60"/>
              <w:rPr>
                <w:iCs/>
                <w:sz w:val="20"/>
              </w:rPr>
            </w:pPr>
            <w:r w:rsidRPr="00545FF6">
              <w:rPr>
                <w:iCs/>
                <w:sz w:val="20"/>
              </w:rPr>
              <w:t>MW</w:t>
            </w:r>
          </w:p>
        </w:tc>
        <w:tc>
          <w:tcPr>
            <w:tcW w:w="3669" w:type="pct"/>
          </w:tcPr>
          <w:p w14:paraId="23DC4EFA" w14:textId="77777777" w:rsidR="00453A05" w:rsidRPr="006A0091" w:rsidRDefault="00453A05" w:rsidP="00A66968">
            <w:pPr>
              <w:spacing w:after="60"/>
              <w:rPr>
                <w:iCs/>
                <w:sz w:val="20"/>
              </w:rPr>
            </w:pPr>
            <w:r w:rsidRPr="00545FF6">
              <w:rPr>
                <w:i/>
                <w:iCs/>
                <w:sz w:val="20"/>
              </w:rPr>
              <w:t>Firm Peak Load</w:t>
            </w:r>
            <w:r w:rsidRPr="006A0091">
              <w:rPr>
                <w:iCs/>
                <w:sz w:val="20"/>
              </w:rPr>
              <w:t xml:space="preserve">—Firm Peak Load for </w:t>
            </w:r>
            <w:r>
              <w:rPr>
                <w:iCs/>
                <w:sz w:val="20"/>
              </w:rPr>
              <w:t xml:space="preserve">hour </w:t>
            </w:r>
            <w:r w:rsidRPr="00A06D01">
              <w:rPr>
                <w:i/>
                <w:sz w:val="20"/>
              </w:rPr>
              <w:t>h</w:t>
            </w:r>
            <w:r>
              <w:rPr>
                <w:iCs/>
                <w:sz w:val="20"/>
              </w:rPr>
              <w:t xml:space="preserve"> of</w:t>
            </w:r>
            <w:r w:rsidRPr="006A0091">
              <w:rPr>
                <w:iCs/>
                <w:sz w:val="20"/>
              </w:rPr>
              <w:t xml:space="preserve"> the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453A05" w:rsidRPr="006A0091" w14:paraId="049F4491" w14:textId="77777777" w:rsidTr="00A66968">
        <w:tc>
          <w:tcPr>
            <w:tcW w:w="876" w:type="pct"/>
          </w:tcPr>
          <w:p w14:paraId="6F9B0414" w14:textId="77777777" w:rsidR="00453A05" w:rsidRPr="006A0091" w:rsidRDefault="00453A05" w:rsidP="00A66968">
            <w:pPr>
              <w:spacing w:after="60"/>
              <w:rPr>
                <w:iCs/>
                <w:sz w:val="20"/>
              </w:rPr>
            </w:pPr>
            <w:r w:rsidRPr="00484200">
              <w:rPr>
                <w:i/>
                <w:sz w:val="20"/>
              </w:rPr>
              <w:t>h</w:t>
            </w:r>
          </w:p>
        </w:tc>
        <w:tc>
          <w:tcPr>
            <w:tcW w:w="455" w:type="pct"/>
          </w:tcPr>
          <w:p w14:paraId="28F86801" w14:textId="77777777" w:rsidR="00453A05" w:rsidRPr="00545FF6" w:rsidRDefault="00453A05" w:rsidP="00A66968">
            <w:pPr>
              <w:spacing w:after="60"/>
              <w:rPr>
                <w:iCs/>
                <w:sz w:val="20"/>
              </w:rPr>
            </w:pPr>
            <w:r>
              <w:rPr>
                <w:iCs/>
                <w:sz w:val="20"/>
              </w:rPr>
              <w:t>None</w:t>
            </w:r>
          </w:p>
        </w:tc>
        <w:tc>
          <w:tcPr>
            <w:tcW w:w="3669" w:type="pct"/>
          </w:tcPr>
          <w:p w14:paraId="5CBAC833" w14:textId="77777777" w:rsidR="00453A05" w:rsidRPr="00545FF6" w:rsidRDefault="00453A05" w:rsidP="00A66968">
            <w:pPr>
              <w:spacing w:after="60"/>
              <w:rPr>
                <w:i/>
                <w:iCs/>
                <w:sz w:val="20"/>
              </w:rPr>
            </w:pPr>
            <w:r w:rsidRPr="00A06D01">
              <w:rPr>
                <w:sz w:val="20"/>
              </w:rPr>
              <w:t>The forecasted peak Load hour and peak Net Load hour.</w:t>
            </w:r>
          </w:p>
        </w:tc>
      </w:tr>
      <w:tr w:rsidR="00453A05" w:rsidRPr="006A0091" w14:paraId="28A57D26" w14:textId="77777777" w:rsidTr="00A66968">
        <w:trPr>
          <w:trHeight w:val="273"/>
        </w:trPr>
        <w:tc>
          <w:tcPr>
            <w:tcW w:w="876" w:type="pct"/>
            <w:tcBorders>
              <w:top w:val="single" w:sz="6" w:space="0" w:color="auto"/>
              <w:left w:val="single" w:sz="4" w:space="0" w:color="auto"/>
              <w:bottom w:val="single" w:sz="6" w:space="0" w:color="auto"/>
              <w:right w:val="single" w:sz="6" w:space="0" w:color="auto"/>
            </w:tcBorders>
          </w:tcPr>
          <w:p w14:paraId="6D1621B3" w14:textId="77777777" w:rsidR="00453A05" w:rsidRPr="006A0091" w:rsidRDefault="00453A05" w:rsidP="00A66968">
            <w:pPr>
              <w:pStyle w:val="TableBody"/>
            </w:pPr>
            <w:bookmarkStart w:id="17" w:name="_Toc289696699"/>
            <w:r w:rsidRPr="006A0091">
              <w:rPr>
                <w:i/>
              </w:rPr>
              <w:t>i</w:t>
            </w:r>
            <w:bookmarkEnd w:id="17"/>
          </w:p>
        </w:tc>
        <w:tc>
          <w:tcPr>
            <w:tcW w:w="455" w:type="pct"/>
            <w:tcBorders>
              <w:top w:val="single" w:sz="6" w:space="0" w:color="auto"/>
              <w:left w:val="single" w:sz="6" w:space="0" w:color="auto"/>
              <w:bottom w:val="single" w:sz="6" w:space="0" w:color="auto"/>
              <w:right w:val="single" w:sz="6" w:space="0" w:color="auto"/>
            </w:tcBorders>
          </w:tcPr>
          <w:p w14:paraId="0517C49F" w14:textId="77777777" w:rsidR="00453A05" w:rsidRPr="00545FF6" w:rsidRDefault="00453A05" w:rsidP="00A66968">
            <w:pPr>
              <w:pStyle w:val="TableBody"/>
            </w:pPr>
            <w:bookmarkStart w:id="18" w:name="_Toc289696700"/>
            <w:r w:rsidRPr="00545FF6">
              <w:t>None</w:t>
            </w:r>
            <w:bookmarkEnd w:id="18"/>
          </w:p>
        </w:tc>
        <w:tc>
          <w:tcPr>
            <w:tcW w:w="3669" w:type="pct"/>
            <w:tcBorders>
              <w:top w:val="single" w:sz="6" w:space="0" w:color="auto"/>
              <w:left w:val="single" w:sz="6" w:space="0" w:color="auto"/>
              <w:bottom w:val="single" w:sz="6" w:space="0" w:color="auto"/>
              <w:right w:val="single" w:sz="4" w:space="0" w:color="auto"/>
            </w:tcBorders>
          </w:tcPr>
          <w:p w14:paraId="7BDEAD26" w14:textId="77777777" w:rsidR="00453A05" w:rsidRPr="006A0091" w:rsidRDefault="00453A05" w:rsidP="00A66968">
            <w:pPr>
              <w:pStyle w:val="TableBody"/>
            </w:pPr>
            <w:bookmarkStart w:id="19" w:name="_Toc289696701"/>
            <w:r>
              <w:t>Y</w:t>
            </w:r>
            <w:r w:rsidRPr="006A0091">
              <w:t>ear</w:t>
            </w:r>
            <w:bookmarkEnd w:id="19"/>
            <w:r>
              <w:t>.</w:t>
            </w:r>
          </w:p>
        </w:tc>
      </w:tr>
      <w:tr w:rsidR="00453A05" w:rsidRPr="006A0091" w14:paraId="380B5637" w14:textId="77777777" w:rsidTr="00A66968">
        <w:tc>
          <w:tcPr>
            <w:tcW w:w="876" w:type="pct"/>
            <w:tcBorders>
              <w:top w:val="single" w:sz="6" w:space="0" w:color="auto"/>
              <w:left w:val="single" w:sz="4" w:space="0" w:color="auto"/>
              <w:bottom w:val="single" w:sz="6" w:space="0" w:color="auto"/>
              <w:right w:val="single" w:sz="6" w:space="0" w:color="auto"/>
            </w:tcBorders>
          </w:tcPr>
          <w:p w14:paraId="6FBED579" w14:textId="77777777" w:rsidR="00453A05" w:rsidRPr="006A0091" w:rsidRDefault="00453A05" w:rsidP="00A66968">
            <w:pPr>
              <w:pStyle w:val="TableBody"/>
              <w:rPr>
                <w:i/>
              </w:rPr>
            </w:pPr>
            <w:bookmarkStart w:id="20" w:name="_Toc289696702"/>
            <w:r w:rsidRPr="006A0091">
              <w:rPr>
                <w:i/>
              </w:rPr>
              <w:t>s</w:t>
            </w:r>
            <w:bookmarkEnd w:id="20"/>
          </w:p>
        </w:tc>
        <w:tc>
          <w:tcPr>
            <w:tcW w:w="455" w:type="pct"/>
            <w:tcBorders>
              <w:top w:val="single" w:sz="6" w:space="0" w:color="auto"/>
              <w:left w:val="single" w:sz="6" w:space="0" w:color="auto"/>
              <w:bottom w:val="single" w:sz="6" w:space="0" w:color="auto"/>
              <w:right w:val="single" w:sz="6" w:space="0" w:color="auto"/>
            </w:tcBorders>
          </w:tcPr>
          <w:p w14:paraId="0710656B" w14:textId="77777777" w:rsidR="00453A05" w:rsidRPr="00545FF6" w:rsidRDefault="00453A05" w:rsidP="00A66968">
            <w:pPr>
              <w:pStyle w:val="TableBody"/>
            </w:pPr>
            <w:bookmarkStart w:id="21" w:name="_Toc289696703"/>
            <w:r w:rsidRPr="00545FF6">
              <w:t>None</w:t>
            </w:r>
            <w:bookmarkEnd w:id="21"/>
          </w:p>
        </w:tc>
        <w:tc>
          <w:tcPr>
            <w:tcW w:w="3669" w:type="pct"/>
            <w:tcBorders>
              <w:top w:val="single" w:sz="6" w:space="0" w:color="auto"/>
              <w:left w:val="single" w:sz="6" w:space="0" w:color="auto"/>
              <w:bottom w:val="single" w:sz="6" w:space="0" w:color="auto"/>
              <w:right w:val="single" w:sz="4" w:space="0" w:color="auto"/>
            </w:tcBorders>
          </w:tcPr>
          <w:p w14:paraId="1B0F6110" w14:textId="77777777" w:rsidR="00453A05" w:rsidRPr="006A0091" w:rsidRDefault="00453A05" w:rsidP="00A66968">
            <w:pPr>
              <w:pStyle w:val="TableBody"/>
            </w:pPr>
            <w:bookmarkStart w:id="22"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22"/>
          </w:p>
        </w:tc>
      </w:tr>
    </w:tbl>
    <w:p w14:paraId="66AA3A32" w14:textId="5DEACBF9" w:rsidR="0068372E" w:rsidRDefault="0068372E" w:rsidP="0068372E">
      <w:pPr>
        <w:spacing w:before="240"/>
        <w:ind w:left="720" w:hanging="720"/>
        <w:rPr>
          <w:ins w:id="23" w:author="ERCOT" w:date="2026-01-07T11:31:00Z" w16du:dateUtc="2026-01-07T17:31:00Z"/>
          <w:snapToGrid w:val="0"/>
        </w:rPr>
      </w:pPr>
      <w:bookmarkStart w:id="24" w:name="_Toc216089352"/>
      <w:bookmarkStart w:id="25" w:name="_Toc266254155"/>
      <w:bookmarkStart w:id="26" w:name="_Toc289696706"/>
      <w:bookmarkStart w:id="27" w:name="_Toc400526100"/>
      <w:bookmarkStart w:id="28" w:name="_Toc405534418"/>
      <w:bookmarkStart w:id="29" w:name="_Toc406570431"/>
      <w:bookmarkStart w:id="30" w:name="_Toc410910583"/>
      <w:bookmarkStart w:id="31" w:name="_Toc411841011"/>
      <w:bookmarkStart w:id="32" w:name="_Toc422146973"/>
      <w:bookmarkStart w:id="33" w:name="_Toc433020569"/>
      <w:bookmarkStart w:id="34" w:name="_Toc437262010"/>
      <w:bookmarkStart w:id="35" w:name="_Toc478375185"/>
      <w:bookmarkEnd w:id="16"/>
      <w:ins w:id="36" w:author="ERCOT" w:date="2026-01-07T11:31:00Z" w16du:dateUtc="2026-01-07T17:31:00Z">
        <w:r w:rsidRPr="00396CB0">
          <w:rPr>
            <w:snapToGrid w:val="0"/>
          </w:rPr>
          <w:t>(</w:t>
        </w:r>
        <w:r>
          <w:rPr>
            <w:snapToGrid w:val="0"/>
          </w:rPr>
          <w:t>2</w:t>
        </w:r>
        <w:r w:rsidRPr="00396CB0">
          <w:rPr>
            <w:snapToGrid w:val="0"/>
          </w:rPr>
          <w:t>)</w:t>
        </w:r>
        <w:r w:rsidRPr="00396CB0">
          <w:rPr>
            <w:snapToGrid w:val="0"/>
          </w:rPr>
          <w:tab/>
          <w:t xml:space="preserve">The CDR </w:t>
        </w:r>
      </w:ins>
      <w:ins w:id="37" w:author="ERCOT" w:date="2026-01-27T13:47:00Z" w16du:dateUtc="2026-01-27T19:47:00Z">
        <w:r w:rsidR="00406B5A">
          <w:rPr>
            <w:snapToGrid w:val="0"/>
          </w:rPr>
          <w:t>shall</w:t>
        </w:r>
      </w:ins>
      <w:ins w:id="38" w:author="ERCOT" w:date="2026-01-07T11:31:00Z" w16du:dateUtc="2026-01-07T17:31:00Z">
        <w:r w:rsidRPr="00396CB0">
          <w:rPr>
            <w:snapToGrid w:val="0"/>
          </w:rPr>
          <w:t xml:space="preserve"> </w:t>
        </w:r>
        <w:r>
          <w:rPr>
            <w:snapToGrid w:val="0"/>
          </w:rPr>
          <w:t xml:space="preserve">also </w:t>
        </w:r>
        <w:r w:rsidRPr="00396CB0">
          <w:rPr>
            <w:snapToGrid w:val="0"/>
          </w:rPr>
          <w:t>include</w:t>
        </w:r>
        <w:r>
          <w:rPr>
            <w:snapToGrid w:val="0"/>
          </w:rPr>
          <w:t xml:space="preserve"> alternative </w:t>
        </w:r>
      </w:ins>
      <w:ins w:id="39" w:author="ERCOT" w:date="2026-01-07T16:17:00Z" w16du:dateUtc="2026-01-07T22:17:00Z">
        <w:r w:rsidR="004B7CE2">
          <w:rPr>
            <w:snapToGrid w:val="0"/>
          </w:rPr>
          <w:t>PRMs</w:t>
        </w:r>
      </w:ins>
      <w:ins w:id="40" w:author="ERCOT" w:date="2026-01-07T11:31:00Z" w16du:dateUtc="2026-01-07T17:31:00Z">
        <w:r>
          <w:rPr>
            <w:snapToGrid w:val="0"/>
          </w:rPr>
          <w:t xml:space="preserve"> for future years</w:t>
        </w:r>
        <w:r w:rsidRPr="00396CB0">
          <w:rPr>
            <w:snapToGrid w:val="0"/>
          </w:rPr>
          <w:t xml:space="preserve"> </w:t>
        </w:r>
        <w:r>
          <w:rPr>
            <w:snapToGrid w:val="0"/>
          </w:rPr>
          <w:t xml:space="preserve">that reflect different Load and generation capacity forecasts from those used for the base case </w:t>
        </w:r>
      </w:ins>
      <w:ins w:id="41" w:author="ERCOT" w:date="2026-01-07T16:18:00Z" w16du:dateUtc="2026-01-07T22:18:00Z">
        <w:r w:rsidR="004B7CE2">
          <w:rPr>
            <w:snapToGrid w:val="0"/>
          </w:rPr>
          <w:t xml:space="preserve">PRMs </w:t>
        </w:r>
      </w:ins>
      <w:ins w:id="42" w:author="ERCOT" w:date="2026-01-07T11:31:00Z" w16du:dateUtc="2026-01-07T17:31:00Z">
        <w:r>
          <w:rPr>
            <w:snapToGrid w:val="0"/>
          </w:rPr>
          <w:t xml:space="preserve">described in </w:t>
        </w:r>
      </w:ins>
      <w:ins w:id="43" w:author="ERCOT" w:date="2026-01-07T16:18:00Z" w16du:dateUtc="2026-01-07T22:18:00Z">
        <w:r w:rsidR="004B7CE2">
          <w:rPr>
            <w:snapToGrid w:val="0"/>
          </w:rPr>
          <w:t>paragraph (1) above.</w:t>
        </w:r>
      </w:ins>
    </w:p>
    <w:p w14:paraId="2B878ECB" w14:textId="77777777" w:rsidR="0068372E" w:rsidRDefault="0068372E" w:rsidP="0068372E">
      <w:pPr>
        <w:ind w:left="720" w:hanging="720"/>
        <w:rPr>
          <w:ins w:id="44" w:author="ERCOT" w:date="2026-01-07T11:31:00Z" w16du:dateUtc="2026-01-07T17:31:00Z"/>
          <w:snapToGrid w:val="0"/>
        </w:rPr>
      </w:pPr>
    </w:p>
    <w:p w14:paraId="0A7DDA8A" w14:textId="2E827D75" w:rsidR="0068372E" w:rsidRDefault="0068372E" w:rsidP="0068372E">
      <w:pPr>
        <w:pStyle w:val="ListParagraph"/>
        <w:numPr>
          <w:ilvl w:val="0"/>
          <w:numId w:val="29"/>
        </w:numPr>
        <w:ind w:hanging="720"/>
        <w:rPr>
          <w:ins w:id="45" w:author="ERCOT" w:date="2026-01-07T11:31:00Z" w16du:dateUtc="2026-01-07T17:31:00Z"/>
          <w:snapToGrid w:val="0"/>
        </w:rPr>
      </w:pPr>
      <w:ins w:id="46" w:author="ERCOT" w:date="2026-01-07T11:31:00Z" w16du:dateUtc="2026-01-07T17:31:00Z">
        <w:r>
          <w:rPr>
            <w:snapToGrid w:val="0"/>
          </w:rPr>
          <w:t xml:space="preserve">At a minimum, the alternative </w:t>
        </w:r>
      </w:ins>
      <w:ins w:id="47" w:author="ERCOT" w:date="2026-01-07T16:19:00Z" w16du:dateUtc="2026-01-07T22:19:00Z">
        <w:r w:rsidR="004B7CE2">
          <w:rPr>
            <w:snapToGrid w:val="0"/>
          </w:rPr>
          <w:t>PRMs</w:t>
        </w:r>
      </w:ins>
      <w:ins w:id="48" w:author="ERCOT" w:date="2026-01-07T11:31:00Z" w16du:dateUtc="2026-01-07T17:31:00Z">
        <w:r>
          <w:rPr>
            <w:snapToGrid w:val="0"/>
          </w:rPr>
          <w:t xml:space="preserve"> </w:t>
        </w:r>
      </w:ins>
      <w:ins w:id="49" w:author="ERCOT" w:date="2026-01-27T13:47:00Z" w16du:dateUtc="2026-01-27T19:47:00Z">
        <w:r w:rsidR="00406B5A">
          <w:rPr>
            <w:snapToGrid w:val="0"/>
          </w:rPr>
          <w:t>shall</w:t>
        </w:r>
      </w:ins>
      <w:ins w:id="50" w:author="ERCOT" w:date="2026-01-07T11:31:00Z" w16du:dateUtc="2026-01-07T17:31:00Z">
        <w:r>
          <w:rPr>
            <w:snapToGrid w:val="0"/>
          </w:rPr>
          <w:t xml:space="preserve"> include extreme low and extreme high values to capture a range of reasonable </w:t>
        </w:r>
      </w:ins>
      <w:ins w:id="51" w:author="ERCOT" w:date="2026-01-07T16:19:00Z" w16du:dateUtc="2026-01-07T22:19:00Z">
        <w:r w:rsidR="004B7CE2">
          <w:rPr>
            <w:snapToGrid w:val="0"/>
          </w:rPr>
          <w:t>PRM</w:t>
        </w:r>
      </w:ins>
      <w:ins w:id="52" w:author="ERCOT" w:date="2026-01-07T11:31:00Z" w16du:dateUtc="2026-01-07T17:31:00Z">
        <w:r>
          <w:rPr>
            <w:snapToGrid w:val="0"/>
          </w:rPr>
          <w:t xml:space="preserve"> outcomes. </w:t>
        </w:r>
      </w:ins>
    </w:p>
    <w:p w14:paraId="19359CFA" w14:textId="77777777" w:rsidR="0068372E" w:rsidRDefault="0068372E" w:rsidP="0068372E">
      <w:pPr>
        <w:pStyle w:val="ListParagraph"/>
        <w:ind w:left="1440"/>
        <w:rPr>
          <w:ins w:id="53" w:author="ERCOT" w:date="2026-01-07T11:31:00Z" w16du:dateUtc="2026-01-07T17:31:00Z"/>
          <w:snapToGrid w:val="0"/>
        </w:rPr>
      </w:pPr>
    </w:p>
    <w:p w14:paraId="38D3E92E" w14:textId="4B6C1BBC" w:rsidR="0068372E" w:rsidRDefault="0068372E" w:rsidP="0068372E">
      <w:pPr>
        <w:pStyle w:val="ListParagraph"/>
        <w:numPr>
          <w:ilvl w:val="0"/>
          <w:numId w:val="29"/>
        </w:numPr>
        <w:ind w:hanging="720"/>
        <w:rPr>
          <w:ins w:id="54" w:author="ERCOT" w:date="2026-01-07T11:31:00Z" w16du:dateUtc="2026-01-07T17:31:00Z"/>
          <w:snapToGrid w:val="0"/>
        </w:rPr>
      </w:pPr>
      <w:ins w:id="55" w:author="ERCOT" w:date="2026-01-07T11:31:00Z" w16du:dateUtc="2026-01-07T17:31:00Z">
        <w:r w:rsidRPr="004D2907">
          <w:rPr>
            <w:snapToGrid w:val="0"/>
          </w:rPr>
          <w:t>The alternative Load and generation capacity forecasts may be based on methodologies that differ from those defined in Sections 3.2.6.3, Firm Peak</w:t>
        </w:r>
      </w:ins>
      <w:ins w:id="56" w:author="ERCOT" w:date="2026-01-22T11:21:00Z" w16du:dateUtc="2026-01-22T17:21:00Z">
        <w:r w:rsidR="00796F9E">
          <w:rPr>
            <w:snapToGrid w:val="0"/>
          </w:rPr>
          <w:t xml:space="preserve"> Load and Firm Peak</w:t>
        </w:r>
      </w:ins>
      <w:ins w:id="57" w:author="ERCOT" w:date="2026-01-07T11:31:00Z" w16du:dateUtc="2026-01-07T17:31:00Z">
        <w:r w:rsidRPr="004D2907">
          <w:rPr>
            <w:snapToGrid w:val="0"/>
          </w:rPr>
          <w:t xml:space="preserve"> Net Load Estimates, and 3.2.6.4, Total Capacity Estimates.</w:t>
        </w:r>
      </w:ins>
    </w:p>
    <w:p w14:paraId="34A552B1" w14:textId="77777777" w:rsidR="0068372E" w:rsidRPr="004D2907" w:rsidRDefault="0068372E" w:rsidP="0068372E">
      <w:pPr>
        <w:pStyle w:val="ListParagraph"/>
        <w:rPr>
          <w:ins w:id="58" w:author="ERCOT" w:date="2026-01-07T11:31:00Z" w16du:dateUtc="2026-01-07T17:31:00Z"/>
          <w:snapToGrid w:val="0"/>
        </w:rPr>
      </w:pPr>
    </w:p>
    <w:p w14:paraId="456226FE" w14:textId="56284308" w:rsidR="0068372E" w:rsidRDefault="0068372E" w:rsidP="0068372E">
      <w:pPr>
        <w:pStyle w:val="ListParagraph"/>
        <w:numPr>
          <w:ilvl w:val="0"/>
          <w:numId w:val="29"/>
        </w:numPr>
        <w:ind w:hanging="720"/>
        <w:rPr>
          <w:ins w:id="59" w:author="ERCOT" w:date="2026-01-07T11:31:00Z" w16du:dateUtc="2026-01-07T17:31:00Z"/>
          <w:snapToGrid w:val="0"/>
        </w:rPr>
      </w:pPr>
      <w:ins w:id="60" w:author="ERCOT" w:date="2026-01-07T11:31:00Z" w16du:dateUtc="2026-01-07T17:31:00Z">
        <w:r>
          <w:rPr>
            <w:snapToGrid w:val="0"/>
          </w:rPr>
          <w:t xml:space="preserve">The specifications for alternative future-year </w:t>
        </w:r>
      </w:ins>
      <w:ins w:id="61" w:author="ERCOT" w:date="2026-01-07T16:20:00Z" w16du:dateUtc="2026-01-07T22:20:00Z">
        <w:r w:rsidR="004B7CE2">
          <w:rPr>
            <w:snapToGrid w:val="0"/>
          </w:rPr>
          <w:t>PRMs</w:t>
        </w:r>
      </w:ins>
      <w:ins w:id="62" w:author="ERCOT" w:date="2026-01-07T11:31:00Z" w16du:dateUtc="2026-01-07T17:31:00Z">
        <w:r>
          <w:rPr>
            <w:snapToGrid w:val="0"/>
          </w:rPr>
          <w:t>, and the total number included in any given CDR, will be determined at ERCOT’s sole discretion</w:t>
        </w:r>
      </w:ins>
      <w:ins w:id="63" w:author="ERCOT" w:date="2026-01-27T13:48:00Z" w16du:dateUtc="2026-01-27T19:48:00Z">
        <w:r w:rsidR="00406B5A">
          <w:rPr>
            <w:snapToGrid w:val="0"/>
          </w:rPr>
          <w:t xml:space="preserve">.  </w:t>
        </w:r>
      </w:ins>
      <w:ins w:id="64" w:author="ERCOT" w:date="2026-01-07T11:31:00Z" w16du:dateUtc="2026-01-07T17:31:00Z">
        <w:r w:rsidRPr="004D2907">
          <w:rPr>
            <w:snapToGrid w:val="0"/>
          </w:rPr>
          <w:t xml:space="preserve">ERCOT </w:t>
        </w:r>
      </w:ins>
      <w:ins w:id="65" w:author="ERCOT" w:date="2026-01-27T13:48:00Z" w16du:dateUtc="2026-01-27T19:48:00Z">
        <w:r w:rsidR="00406B5A">
          <w:rPr>
            <w:snapToGrid w:val="0"/>
          </w:rPr>
          <w:t>may</w:t>
        </w:r>
      </w:ins>
      <w:ins w:id="66" w:author="ERCOT" w:date="2026-01-07T11:31:00Z" w16du:dateUtc="2026-01-07T17:31:00Z">
        <w:r w:rsidRPr="004D2907">
          <w:rPr>
            <w:snapToGrid w:val="0"/>
          </w:rPr>
          <w:t xml:space="preserve"> seek </w:t>
        </w:r>
        <w:r>
          <w:rPr>
            <w:snapToGrid w:val="0"/>
          </w:rPr>
          <w:t>guidance</w:t>
        </w:r>
        <w:r w:rsidRPr="004D2907">
          <w:rPr>
            <w:snapToGrid w:val="0"/>
          </w:rPr>
          <w:t xml:space="preserve"> on </w:t>
        </w:r>
        <w:r>
          <w:rPr>
            <w:snapToGrid w:val="0"/>
          </w:rPr>
          <w:t>defining</w:t>
        </w:r>
        <w:r w:rsidRPr="004D2907">
          <w:rPr>
            <w:snapToGrid w:val="0"/>
          </w:rPr>
          <w:t xml:space="preserve"> </w:t>
        </w:r>
      </w:ins>
      <w:ins w:id="67" w:author="ERCOT" w:date="2026-01-07T16:20:00Z" w16du:dateUtc="2026-01-07T22:20:00Z">
        <w:r w:rsidR="00085F42">
          <w:rPr>
            <w:snapToGrid w:val="0"/>
          </w:rPr>
          <w:t>PRM</w:t>
        </w:r>
      </w:ins>
      <w:ins w:id="68" w:author="ERCOT" w:date="2026-01-07T11:31:00Z" w16du:dateUtc="2026-01-07T17:31:00Z">
        <w:r>
          <w:rPr>
            <w:snapToGrid w:val="0"/>
          </w:rPr>
          <w:t xml:space="preserve"> Load and generation capacity inputs</w:t>
        </w:r>
        <w:r w:rsidRPr="004D2907">
          <w:rPr>
            <w:snapToGrid w:val="0"/>
          </w:rPr>
          <w:t xml:space="preserve"> from the appropriate WMS working group on an as</w:t>
        </w:r>
      </w:ins>
      <w:ins w:id="69" w:author="ERCOT" w:date="2026-01-07T16:20:00Z" w16du:dateUtc="2026-01-07T22:20:00Z">
        <w:r w:rsidR="00085F42">
          <w:rPr>
            <w:snapToGrid w:val="0"/>
          </w:rPr>
          <w:t>-</w:t>
        </w:r>
      </w:ins>
      <w:ins w:id="70" w:author="ERCOT" w:date="2026-01-07T11:31:00Z" w16du:dateUtc="2026-01-07T17:31:00Z">
        <w:r w:rsidRPr="004D2907">
          <w:rPr>
            <w:snapToGrid w:val="0"/>
          </w:rPr>
          <w:t>needed basis.</w:t>
        </w:r>
      </w:ins>
    </w:p>
    <w:p w14:paraId="25F746B0" w14:textId="77777777" w:rsidR="00453A05" w:rsidRPr="00517CD7" w:rsidRDefault="00453A05" w:rsidP="00453A05">
      <w:pPr>
        <w:pStyle w:val="H4"/>
        <w:spacing w:before="480"/>
        <w:rPr>
          <w:b w:val="0"/>
          <w:bCs w:val="0"/>
        </w:rPr>
      </w:pPr>
      <w:r w:rsidRPr="00774B81">
        <w:t>3.2.6</w:t>
      </w:r>
      <w:r>
        <w:t>.2</w:t>
      </w:r>
      <w:r>
        <w:tab/>
      </w:r>
      <w:r w:rsidRPr="00517CD7">
        <w:t>Effective Load Carrying Capability (ELCC) Studies</w:t>
      </w:r>
      <w:bookmarkEnd w:id="24"/>
    </w:p>
    <w:p w14:paraId="1A5F8516" w14:textId="77777777" w:rsidR="00453A05" w:rsidRPr="008A69A6" w:rsidRDefault="00453A05" w:rsidP="00453A05">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5D816AD7" w14:textId="77777777" w:rsidR="00453A05" w:rsidRPr="008A69A6" w:rsidRDefault="00453A05" w:rsidP="00453A05">
      <w:pPr>
        <w:spacing w:after="240"/>
        <w:ind w:left="720" w:hanging="720"/>
      </w:pPr>
      <w:r w:rsidRPr="008A69A6">
        <w:t>(2)</w:t>
      </w:r>
      <w:r w:rsidRPr="008A69A6">
        <w:tab/>
        <w:t>The ELCC study shall be based on the Reliability Standard established by the Public Utility Commission of Texas (PUCT).</w:t>
      </w:r>
    </w:p>
    <w:p w14:paraId="48ECAFBE" w14:textId="77777777" w:rsidR="00453A05" w:rsidRPr="008A69A6" w:rsidRDefault="00453A05" w:rsidP="00453A05">
      <w:pPr>
        <w:spacing w:after="240"/>
        <w:ind w:left="720" w:hanging="720"/>
      </w:pPr>
      <w:r w:rsidRPr="008A69A6">
        <w:t>(3)</w:t>
      </w:r>
      <w:r w:rsidRPr="008A69A6">
        <w:tab/>
        <w:t>ERCOT shall use a Monte Carlo system simulation tool for determining the ELCC values.</w:t>
      </w:r>
    </w:p>
    <w:p w14:paraId="3B1EEC9B" w14:textId="49456B26" w:rsidR="00453A05" w:rsidRPr="008A69A6" w:rsidRDefault="00453A05" w:rsidP="00453A05">
      <w:pPr>
        <w:spacing w:after="240"/>
        <w:ind w:left="720" w:hanging="720"/>
      </w:pPr>
      <w:r w:rsidRPr="008A69A6">
        <w:lastRenderedPageBreak/>
        <w:t>(4)</w:t>
      </w:r>
      <w:r w:rsidRPr="008A69A6">
        <w:tab/>
        <w:t xml:space="preserve">The ELCC study will determine average </w:t>
      </w:r>
      <w:ins w:id="71" w:author="ERCOT" w:date="2026-01-07T11:33:00Z" w16du:dateUtc="2026-01-07T17:33:00Z">
        <w:r w:rsidR="004F4EC6">
          <w:t xml:space="preserve">and marginal </w:t>
        </w:r>
      </w:ins>
      <w:r w:rsidRPr="008A69A6">
        <w:t xml:space="preserve">ELCCs for aggregate </w:t>
      </w:r>
      <w:r w:rsidRPr="004A30B1">
        <w:t>WGRs, PVGRs and ESRs</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 xml:space="preserve">2.6.4, Total Capacity Estimates.  </w:t>
      </w:r>
      <w:del w:id="72" w:author="ERCOT" w:date="2026-01-07T11:33:00Z" w16du:dateUtc="2026-01-07T17:33:00Z">
        <w:r w:rsidRPr="006A646A" w:rsidDel="004F4EC6">
          <w:delText xml:space="preserve">Average </w:delText>
        </w:r>
      </w:del>
      <w:r w:rsidRPr="006A646A">
        <w:t>ELCCs for aggregate ESRs shall be based on duration categories specified in the ELCC study.</w:t>
      </w:r>
    </w:p>
    <w:p w14:paraId="2C67D552" w14:textId="77777777" w:rsidR="00453A05" w:rsidRDefault="00453A05" w:rsidP="00453A05">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42F8B99B" w14:textId="77777777" w:rsidR="00453A05" w:rsidRPr="00D54EFC" w:rsidRDefault="00453A05" w:rsidP="0068372E">
      <w:pPr>
        <w:pStyle w:val="H4"/>
        <w:spacing w:before="480"/>
        <w:rPr>
          <w:b w:val="0"/>
          <w:bCs w:val="0"/>
        </w:rPr>
      </w:pPr>
      <w:bookmarkStart w:id="73" w:name="_Toc216089354"/>
      <w:bookmarkEnd w:id="25"/>
      <w:bookmarkEnd w:id="26"/>
      <w:bookmarkEnd w:id="27"/>
      <w:bookmarkEnd w:id="28"/>
      <w:bookmarkEnd w:id="29"/>
      <w:bookmarkEnd w:id="30"/>
      <w:bookmarkEnd w:id="31"/>
      <w:bookmarkEnd w:id="32"/>
      <w:bookmarkEnd w:id="33"/>
      <w:bookmarkEnd w:id="34"/>
      <w:bookmarkEnd w:id="35"/>
      <w:r w:rsidRPr="00D54EFC">
        <w:t>3.2.6.4</w:t>
      </w:r>
      <w:r w:rsidRPr="00D54EFC">
        <w:tab/>
        <w:t>Total Capacity Estimates</w:t>
      </w:r>
      <w:bookmarkEnd w:id="73"/>
    </w:p>
    <w:p w14:paraId="5AF55AAE" w14:textId="77777777" w:rsidR="00453A05" w:rsidRPr="00D54EFC" w:rsidRDefault="00453A05" w:rsidP="00453A05">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11A4AA38" w14:textId="77777777" w:rsidR="00453A05" w:rsidRPr="00D54EFC" w:rsidRDefault="00453A05" w:rsidP="00453A05">
      <w:pPr>
        <w:spacing w:after="240"/>
        <w:rPr>
          <w:iCs/>
        </w:rPr>
      </w:pPr>
      <w:r w:rsidRPr="00D54EFC">
        <w:rPr>
          <w:iCs/>
        </w:rPr>
        <w:t>(2)</w:t>
      </w:r>
      <w:r w:rsidRPr="00D54EFC">
        <w:rPr>
          <w:iCs/>
        </w:rPr>
        <w:tab/>
        <w:t>The total capacity estimates shall be determined based on the following equation:</w:t>
      </w:r>
    </w:p>
    <w:p w14:paraId="7522D41F" w14:textId="208251C2" w:rsidR="00453A05" w:rsidRPr="00D54EFC" w:rsidRDefault="00453A05" w:rsidP="00453A05">
      <w:pPr>
        <w:tabs>
          <w:tab w:val="left" w:pos="2340"/>
          <w:tab w:val="left" w:pos="3240"/>
        </w:tabs>
        <w:spacing w:after="240"/>
        <w:ind w:left="3240" w:hanging="2520"/>
        <w:rPr>
          <w:b/>
          <w:bCs/>
        </w:rPr>
      </w:pPr>
      <w:r w:rsidRPr="00D54EFC">
        <w:rPr>
          <w:b/>
          <w:bCs/>
        </w:rPr>
        <w:t xml:space="preserve">TOTCAP </w:t>
      </w:r>
      <w:del w:id="74" w:author="ERCOT" w:date="2026-01-07T11:34:00Z" w16du:dateUtc="2026-01-07T17:34:00Z">
        <w:r w:rsidRPr="00D54EFC" w:rsidDel="004F4EC6">
          <w:rPr>
            <w:b/>
            <w:bCs/>
            <w:i/>
            <w:iCs/>
            <w:vertAlign w:val="subscript"/>
          </w:rPr>
          <w:delText>h</w:delText>
        </w:r>
      </w:del>
      <w:ins w:id="75" w:author="ERCOT" w:date="2026-01-07T11:34:00Z" w16du:dateUtc="2026-01-07T17:34:00Z">
        <w:r w:rsidR="004F4EC6">
          <w:rPr>
            <w:b/>
            <w:bCs/>
            <w:i/>
            <w:iCs/>
            <w:vertAlign w:val="subscript"/>
          </w:rPr>
          <w:t>p</w:t>
        </w:r>
      </w:ins>
      <w:r w:rsidRPr="00D54EFC">
        <w:rPr>
          <w:b/>
          <w:bCs/>
          <w:i/>
          <w:iCs/>
          <w:vertAlign w:val="subscript"/>
        </w:rPr>
        <w:t>,</w:t>
      </w:r>
      <w:r w:rsidRPr="00D54EFC">
        <w:rPr>
          <w:b/>
          <w:bCs/>
        </w:rPr>
        <w:t xml:space="preserve"> </w:t>
      </w:r>
      <w:r w:rsidRPr="00D54EFC">
        <w:rPr>
          <w:b/>
          <w:bCs/>
          <w:i/>
          <w:vertAlign w:val="subscript"/>
        </w:rPr>
        <w:t>s,</w:t>
      </w:r>
      <w:r>
        <w:rPr>
          <w:b/>
          <w:bCs/>
          <w:i/>
          <w:vertAlign w:val="subscript"/>
        </w:rPr>
        <w:t xml:space="preserve"> </w:t>
      </w:r>
      <w:r w:rsidRPr="00D54EFC">
        <w:rPr>
          <w:b/>
          <w:bCs/>
          <w:i/>
          <w:vertAlign w:val="subscript"/>
        </w:rPr>
        <w:t>i</w:t>
      </w:r>
      <w:r w:rsidRPr="00D54EFC">
        <w:rPr>
          <w:b/>
          <w:bCs/>
        </w:rPr>
        <w:tab/>
        <w:t>=</w:t>
      </w:r>
      <w:r w:rsidRPr="00D54EFC">
        <w:rPr>
          <w:b/>
          <w:bCs/>
        </w:rPr>
        <w:tab/>
        <w:t xml:space="preserve">INSTTHERMCAP </w:t>
      </w:r>
      <w:r w:rsidRPr="00D54EFC">
        <w:rPr>
          <w:b/>
          <w:bCs/>
          <w:i/>
          <w:vertAlign w:val="subscript"/>
        </w:rPr>
        <w:t>s</w:t>
      </w:r>
      <w:r w:rsidRPr="00D54EFC">
        <w:rPr>
          <w:b/>
          <w:bCs/>
          <w:vertAlign w:val="subscript"/>
        </w:rPr>
        <w:t xml:space="preserve">, </w:t>
      </w:r>
      <w:r w:rsidRPr="00D54EFC">
        <w:rPr>
          <w:b/>
          <w:bCs/>
          <w:i/>
          <w:vertAlign w:val="subscript"/>
        </w:rPr>
        <w:t xml:space="preserve">i </w:t>
      </w:r>
      <w:r w:rsidRPr="00D54EFC">
        <w:rPr>
          <w:b/>
          <w:bCs/>
          <w:i/>
        </w:rPr>
        <w:t xml:space="preserve">+ </w:t>
      </w:r>
      <w:r w:rsidRPr="00D54EFC">
        <w:rPr>
          <w:b/>
          <w:bCs/>
        </w:rPr>
        <w:t xml:space="preserve">PUNCAP </w:t>
      </w:r>
      <w:r w:rsidRPr="00D54EFC">
        <w:rPr>
          <w:b/>
          <w:bCs/>
          <w:i/>
          <w:iCs/>
          <w:vertAlign w:val="subscript"/>
        </w:rPr>
        <w:t>p,</w:t>
      </w:r>
      <w:r w:rsidRPr="00D54EFC">
        <w:rPr>
          <w:b/>
          <w:bCs/>
        </w:rPr>
        <w:t xml:space="preserve"> </w:t>
      </w:r>
      <w:r w:rsidRPr="00D54EFC">
        <w:rPr>
          <w:b/>
          <w:bCs/>
          <w:i/>
          <w:vertAlign w:val="subscript"/>
        </w:rPr>
        <w:t xml:space="preserve">s, i </w:t>
      </w:r>
      <w:r w:rsidRPr="00D54EFC">
        <w:rPr>
          <w:b/>
          <w:bCs/>
          <w:i/>
        </w:rPr>
        <w:t xml:space="preserve">+ </w:t>
      </w:r>
      <w:r w:rsidRPr="00D54EFC">
        <w:rPr>
          <w:b/>
          <w:bCs/>
        </w:rPr>
        <w:t xml:space="preserve">WINDCAP </w:t>
      </w:r>
      <w:r w:rsidRPr="00D54EFC">
        <w:rPr>
          <w:b/>
          <w:bCs/>
          <w:i/>
          <w:iCs/>
          <w:vertAlign w:val="subscript"/>
        </w:rPr>
        <w:t>p,</w:t>
      </w:r>
      <w:r w:rsidRPr="00D54EFC">
        <w:rPr>
          <w:b/>
          <w:bCs/>
        </w:rPr>
        <w:t xml:space="preserve"> </w:t>
      </w:r>
      <w:r w:rsidRPr="00D54EFC">
        <w:rPr>
          <w:b/>
          <w:bCs/>
          <w:i/>
          <w:vertAlign w:val="subscript"/>
        </w:rPr>
        <w:t xml:space="preserve">s, i, wr </w:t>
      </w:r>
      <w:r w:rsidRPr="00D54EFC">
        <w:rPr>
          <w:b/>
          <w:bCs/>
        </w:rPr>
        <w:t xml:space="preserve">+ HYDROCAP </w:t>
      </w:r>
      <w:r w:rsidRPr="00D54EFC">
        <w:rPr>
          <w:b/>
          <w:bCs/>
          <w:i/>
          <w:iCs/>
          <w:vertAlign w:val="subscript"/>
        </w:rPr>
        <w:t>p,</w:t>
      </w:r>
      <w:r w:rsidRPr="00D54EFC">
        <w:rPr>
          <w:b/>
          <w:bCs/>
        </w:rPr>
        <w:t xml:space="preserve"> </w:t>
      </w:r>
      <w:r w:rsidRPr="00D54EFC">
        <w:rPr>
          <w:b/>
          <w:bCs/>
          <w:i/>
          <w:vertAlign w:val="subscript"/>
        </w:rPr>
        <w:t>s, i</w:t>
      </w:r>
      <w:r w:rsidRPr="00D54EFC">
        <w:rPr>
          <w:b/>
          <w:bCs/>
        </w:rPr>
        <w:t xml:space="preserve"> + SOLARCAP </w:t>
      </w:r>
      <w:r w:rsidRPr="00D54EFC">
        <w:rPr>
          <w:b/>
          <w:bCs/>
          <w:i/>
          <w:iCs/>
          <w:vertAlign w:val="subscript"/>
        </w:rPr>
        <w:t>p,</w:t>
      </w:r>
      <w:r w:rsidRPr="00D54EFC">
        <w:rPr>
          <w:b/>
          <w:bCs/>
        </w:rPr>
        <w:t xml:space="preserve"> </w:t>
      </w:r>
      <w:r w:rsidRPr="00D54EFC">
        <w:rPr>
          <w:b/>
          <w:bCs/>
          <w:i/>
          <w:vertAlign w:val="subscript"/>
        </w:rPr>
        <w:t>s,</w:t>
      </w:r>
      <w:r w:rsidRPr="00D54EFC">
        <w:t> </w:t>
      </w:r>
      <w:r w:rsidRPr="00D54EFC">
        <w:rPr>
          <w:b/>
          <w:bCs/>
          <w:i/>
          <w:vertAlign w:val="subscript"/>
        </w:rPr>
        <w:t xml:space="preserve">i, </w:t>
      </w:r>
      <w:r w:rsidRPr="00D54EFC">
        <w:rPr>
          <w:b/>
          <w:bCs/>
          <w:i/>
          <w:iCs/>
          <w:vertAlign w:val="subscript"/>
        </w:rPr>
        <w:t>sr</w:t>
      </w:r>
      <w:r w:rsidRPr="00D54EFC">
        <w:rPr>
          <w:b/>
          <w:bCs/>
        </w:rPr>
        <w:t xml:space="preserve"> + ESRCAP </w:t>
      </w:r>
      <w:r w:rsidRPr="00D54EFC">
        <w:rPr>
          <w:b/>
          <w:bCs/>
          <w:i/>
          <w:vertAlign w:val="subscript"/>
        </w:rPr>
        <w:t>p, s, i</w:t>
      </w:r>
      <w:r w:rsidRPr="00D54EFC">
        <w:rPr>
          <w:b/>
          <w:bCs/>
        </w:rPr>
        <w:t xml:space="preserve"> + RMRCAP </w:t>
      </w:r>
      <w:r w:rsidRPr="00D54EFC">
        <w:rPr>
          <w:b/>
          <w:bCs/>
          <w:i/>
          <w:vertAlign w:val="subscript"/>
        </w:rPr>
        <w:t>s,</w:t>
      </w:r>
      <w:r w:rsidRPr="00D54EFC">
        <w:t> </w:t>
      </w:r>
      <w:r w:rsidRPr="00D54EFC">
        <w:rPr>
          <w:b/>
          <w:bCs/>
          <w:i/>
          <w:vertAlign w:val="subscript"/>
        </w:rPr>
        <w:t>i</w:t>
      </w:r>
      <w:r w:rsidRPr="00D54EFC">
        <w:rPr>
          <w:b/>
          <w:bCs/>
        </w:rPr>
        <w:t xml:space="preserve"> + DCTIECAP </w:t>
      </w:r>
      <w:r w:rsidRPr="00D54EFC">
        <w:rPr>
          <w:b/>
          <w:bCs/>
          <w:i/>
          <w:vertAlign w:val="subscript"/>
        </w:rPr>
        <w:t>s</w:t>
      </w:r>
      <w:r w:rsidRPr="00D54EFC">
        <w:rPr>
          <w:b/>
          <w:bCs/>
        </w:rPr>
        <w:t xml:space="preserve"> + PLANDCTIECAP </w:t>
      </w:r>
      <w:r w:rsidRPr="00D54EFC">
        <w:rPr>
          <w:i/>
          <w:iCs/>
          <w:sz w:val="20"/>
          <w:vertAlign w:val="subscript"/>
        </w:rPr>
        <w:t>s</w:t>
      </w:r>
      <w:r w:rsidRPr="00D54EFC">
        <w:rPr>
          <w:b/>
          <w:bCs/>
        </w:rPr>
        <w:t xml:space="preserve"> + SWITCHCAP </w:t>
      </w:r>
      <w:r w:rsidRPr="00D54EFC">
        <w:rPr>
          <w:b/>
          <w:bCs/>
          <w:i/>
          <w:vertAlign w:val="subscript"/>
        </w:rPr>
        <w:t>s, i</w:t>
      </w:r>
      <w:r w:rsidRPr="00D54EFC">
        <w:rPr>
          <w:b/>
          <w:bCs/>
        </w:rPr>
        <w:t xml:space="preserve"> + MOTHCAP </w:t>
      </w:r>
      <w:r w:rsidRPr="00D54EFC">
        <w:rPr>
          <w:b/>
          <w:bCs/>
          <w:i/>
          <w:vertAlign w:val="subscript"/>
        </w:rPr>
        <w:t>s, i</w:t>
      </w:r>
      <w:r w:rsidRPr="00D54EFC">
        <w:rPr>
          <w:b/>
          <w:bCs/>
        </w:rPr>
        <w:t xml:space="preserve"> + PLANTHERMCAP </w:t>
      </w:r>
      <w:r w:rsidRPr="00D54EFC">
        <w:rPr>
          <w:b/>
          <w:bCs/>
          <w:i/>
          <w:vertAlign w:val="subscript"/>
        </w:rPr>
        <w:t>s, i</w:t>
      </w:r>
      <w:r w:rsidRPr="00D54EFC">
        <w:rPr>
          <w:b/>
          <w:bCs/>
        </w:rPr>
        <w:t xml:space="preserve"> + PLANWINDCAP </w:t>
      </w:r>
      <w:r w:rsidRPr="00D54EFC">
        <w:rPr>
          <w:b/>
          <w:bCs/>
          <w:i/>
          <w:iCs/>
          <w:vertAlign w:val="subscript"/>
        </w:rPr>
        <w:t>p,</w:t>
      </w:r>
      <w:r w:rsidRPr="00D54EFC">
        <w:rPr>
          <w:b/>
          <w:bCs/>
        </w:rPr>
        <w:t xml:space="preserve"> </w:t>
      </w:r>
      <w:r w:rsidRPr="00D54EFC">
        <w:rPr>
          <w:b/>
          <w:bCs/>
          <w:i/>
          <w:vertAlign w:val="subscript"/>
        </w:rPr>
        <w:t>s, i, wr</w:t>
      </w:r>
      <w:r w:rsidRPr="00D54EFC">
        <w:rPr>
          <w:b/>
          <w:bCs/>
        </w:rPr>
        <w:t xml:space="preserve"> + PLANSOLARCAP </w:t>
      </w:r>
      <w:r w:rsidRPr="00D54EFC">
        <w:rPr>
          <w:b/>
          <w:bCs/>
          <w:i/>
          <w:iCs/>
          <w:vertAlign w:val="subscript"/>
        </w:rPr>
        <w:t>p,</w:t>
      </w:r>
      <w:r w:rsidRPr="00D54EFC">
        <w:rPr>
          <w:b/>
          <w:bCs/>
        </w:rPr>
        <w:t xml:space="preserve"> </w:t>
      </w:r>
      <w:r w:rsidRPr="00D54EFC">
        <w:rPr>
          <w:b/>
          <w:bCs/>
          <w:i/>
          <w:vertAlign w:val="subscript"/>
        </w:rPr>
        <w:t>s, i, sr</w:t>
      </w:r>
      <w:r w:rsidRPr="00D54EFC">
        <w:rPr>
          <w:b/>
          <w:bCs/>
        </w:rPr>
        <w:t xml:space="preserve"> + PLANESRCAP</w:t>
      </w:r>
      <w:r w:rsidRPr="00D54EFC">
        <w:rPr>
          <w:i/>
          <w:iCs/>
          <w:sz w:val="20"/>
          <w:vertAlign w:val="subscript"/>
        </w:rPr>
        <w:t xml:space="preserve"> p</w:t>
      </w:r>
      <w:r w:rsidRPr="00D54EFC">
        <w:rPr>
          <w:i/>
          <w:sz w:val="20"/>
          <w:vertAlign w:val="subscript"/>
        </w:rPr>
        <w:t xml:space="preserve">, s, i </w:t>
      </w:r>
      <w:r w:rsidRPr="00D54EFC">
        <w:rPr>
          <w:b/>
          <w:bCs/>
        </w:rPr>
        <w:t xml:space="preserve">– LTOUTAGE </w:t>
      </w:r>
      <w:r w:rsidRPr="00D54EFC">
        <w:rPr>
          <w:b/>
          <w:bCs/>
          <w:i/>
          <w:vertAlign w:val="subscript"/>
        </w:rPr>
        <w:t>s, i</w:t>
      </w:r>
      <w:r w:rsidRPr="00D54EFC">
        <w:rPr>
          <w:b/>
          <w:bCs/>
        </w:rPr>
        <w:t xml:space="preserve"> – UNSWITCH </w:t>
      </w:r>
      <w:r w:rsidRPr="00D54EFC">
        <w:rPr>
          <w:b/>
          <w:bCs/>
          <w:i/>
          <w:vertAlign w:val="subscript"/>
        </w:rPr>
        <w:t>s, i</w:t>
      </w:r>
      <w:r w:rsidRPr="00D54EFC">
        <w:rPr>
          <w:b/>
          <w:bCs/>
        </w:rPr>
        <w:t xml:space="preserve"> – RETCAPNSO </w:t>
      </w:r>
      <w:r w:rsidRPr="00D54EFC">
        <w:rPr>
          <w:b/>
          <w:bCs/>
          <w:i/>
          <w:vertAlign w:val="subscript"/>
        </w:rPr>
        <w:t>s, i</w:t>
      </w:r>
      <w:r w:rsidRPr="00D54EFC">
        <w:rPr>
          <w:b/>
          <w:bCs/>
        </w:rPr>
        <w:t xml:space="preserve"> – RETCAPUNC </w:t>
      </w:r>
      <w:r w:rsidRPr="00D54EFC">
        <w:rPr>
          <w:b/>
          <w:bCs/>
          <w:i/>
          <w:vertAlign w:val="subscript"/>
        </w:rPr>
        <w:t>s, i</w:t>
      </w:r>
      <w:ins w:id="76" w:author="ERCOT" w:date="2026-01-07T11:35:00Z" w16du:dateUtc="2026-01-07T17:35:00Z">
        <w:r w:rsidR="00394E05">
          <w:rPr>
            <w:b/>
            <w:bCs/>
            <w:i/>
            <w:vertAlign w:val="subscript"/>
          </w:rPr>
          <w:t xml:space="preserve"> </w:t>
        </w:r>
        <w:r w:rsidR="00394E05" w:rsidRPr="00D54EFC">
          <w:rPr>
            <w:b/>
            <w:bCs/>
          </w:rPr>
          <w:t>+</w:t>
        </w:r>
        <w:r w:rsidR="00394E05">
          <w:rPr>
            <w:b/>
            <w:bCs/>
          </w:rPr>
          <w:t xml:space="preserve"> REPOWCAPUNC</w:t>
        </w:r>
        <w:r w:rsidR="00394E05" w:rsidRPr="00394E05">
          <w:rPr>
            <w:rFonts w:ascii="Times New Roman Bold" w:hAnsi="Times New Roman Bold"/>
            <w:b/>
            <w:bCs/>
            <w:i/>
            <w:iCs/>
            <w:vertAlign w:val="subscript"/>
          </w:rPr>
          <w:t>s,i</w:t>
        </w:r>
      </w:ins>
    </w:p>
    <w:p w14:paraId="5430A8CA" w14:textId="77777777" w:rsidR="00453A05" w:rsidRPr="00D54EFC" w:rsidRDefault="00453A05" w:rsidP="00453A05">
      <w:pPr>
        <w:rPr>
          <w:iCs/>
        </w:rPr>
      </w:pPr>
      <w:r w:rsidRPr="00D54EFC">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453A05" w:rsidRPr="00D54EFC" w14:paraId="4D8E97EF" w14:textId="77777777" w:rsidTr="00453A05">
        <w:trPr>
          <w:cantSplit/>
          <w:tblHeader/>
        </w:trPr>
        <w:tc>
          <w:tcPr>
            <w:tcW w:w="1388" w:type="pct"/>
          </w:tcPr>
          <w:p w14:paraId="69C82D37" w14:textId="77777777" w:rsidR="00453A05" w:rsidRPr="00D54EFC" w:rsidRDefault="00453A05" w:rsidP="00A66968">
            <w:pPr>
              <w:spacing w:after="240"/>
              <w:rPr>
                <w:sz w:val="20"/>
              </w:rPr>
            </w:pPr>
            <w:r w:rsidRPr="00D54EFC">
              <w:rPr>
                <w:b/>
                <w:sz w:val="20"/>
              </w:rPr>
              <w:t>Variable</w:t>
            </w:r>
          </w:p>
        </w:tc>
        <w:tc>
          <w:tcPr>
            <w:tcW w:w="349" w:type="pct"/>
          </w:tcPr>
          <w:p w14:paraId="3F7B7D08" w14:textId="77777777" w:rsidR="00453A05" w:rsidRPr="00D54EFC" w:rsidRDefault="00453A05" w:rsidP="00A66968">
            <w:pPr>
              <w:spacing w:after="240"/>
              <w:rPr>
                <w:sz w:val="20"/>
              </w:rPr>
            </w:pPr>
            <w:r w:rsidRPr="00D54EFC">
              <w:rPr>
                <w:b/>
                <w:sz w:val="20"/>
              </w:rPr>
              <w:t>Unit</w:t>
            </w:r>
          </w:p>
        </w:tc>
        <w:tc>
          <w:tcPr>
            <w:tcW w:w="3263" w:type="pct"/>
          </w:tcPr>
          <w:p w14:paraId="7F7884E1" w14:textId="77777777" w:rsidR="00453A05" w:rsidRPr="00D54EFC" w:rsidRDefault="00453A05" w:rsidP="00A66968">
            <w:pPr>
              <w:spacing w:after="240"/>
              <w:rPr>
                <w:sz w:val="20"/>
              </w:rPr>
            </w:pPr>
            <w:r w:rsidRPr="00D54EFC">
              <w:rPr>
                <w:b/>
                <w:sz w:val="20"/>
              </w:rPr>
              <w:t>Definition</w:t>
            </w:r>
          </w:p>
        </w:tc>
      </w:tr>
      <w:tr w:rsidR="00453A05" w:rsidRPr="00D54EFC" w14:paraId="7DE1C5AB" w14:textId="77777777" w:rsidTr="00453A05">
        <w:trPr>
          <w:cantSplit/>
        </w:trPr>
        <w:tc>
          <w:tcPr>
            <w:tcW w:w="1388" w:type="pct"/>
          </w:tcPr>
          <w:p w14:paraId="726790C0" w14:textId="0FB06836" w:rsidR="00453A05" w:rsidRPr="00D54EFC" w:rsidRDefault="00453A05" w:rsidP="00A66968">
            <w:pPr>
              <w:spacing w:after="60"/>
              <w:rPr>
                <w:iCs/>
                <w:sz w:val="20"/>
              </w:rPr>
            </w:pPr>
            <w:r w:rsidRPr="00D54EFC">
              <w:rPr>
                <w:iCs/>
                <w:sz w:val="20"/>
              </w:rPr>
              <w:t xml:space="preserve">TOTCAP </w:t>
            </w:r>
            <w:del w:id="77" w:author="ERCOT" w:date="2026-01-07T11:37:00Z" w16du:dateUtc="2026-01-07T17:37:00Z">
              <w:r w:rsidRPr="00D54EFC" w:rsidDel="00394E05">
                <w:rPr>
                  <w:i/>
                  <w:sz w:val="20"/>
                  <w:vertAlign w:val="subscript"/>
                </w:rPr>
                <w:delText>h</w:delText>
              </w:r>
            </w:del>
            <w:ins w:id="78" w:author="ERCOT" w:date="2026-01-07T11:37:00Z" w16du:dateUtc="2026-01-07T17:37:00Z">
              <w:r w:rsidR="00394E05">
                <w:rPr>
                  <w:i/>
                  <w:sz w:val="20"/>
                  <w:vertAlign w:val="subscript"/>
                </w:rPr>
                <w:t>p</w:t>
              </w:r>
            </w:ins>
            <w:r w:rsidRPr="00D54EFC">
              <w:rPr>
                <w:i/>
                <w:sz w:val="20"/>
                <w:vertAlign w:val="subscript"/>
              </w:rPr>
              <w:t>,</w:t>
            </w:r>
            <w:r w:rsidRPr="00D54EFC">
              <w:rPr>
                <w:iCs/>
                <w:sz w:val="20"/>
              </w:rPr>
              <w:t xml:space="preserve"> </w:t>
            </w:r>
            <w:r w:rsidRPr="00D54EFC">
              <w:rPr>
                <w:bCs/>
                <w:i/>
                <w:iCs/>
                <w:sz w:val="20"/>
                <w:vertAlign w:val="subscript"/>
              </w:rPr>
              <w:t>s, i</w:t>
            </w:r>
          </w:p>
        </w:tc>
        <w:tc>
          <w:tcPr>
            <w:tcW w:w="349" w:type="pct"/>
          </w:tcPr>
          <w:p w14:paraId="0A29094B" w14:textId="77777777" w:rsidR="00453A05" w:rsidRPr="00D54EFC" w:rsidRDefault="00453A05" w:rsidP="00A66968">
            <w:pPr>
              <w:spacing w:after="60"/>
              <w:rPr>
                <w:iCs/>
                <w:sz w:val="20"/>
              </w:rPr>
            </w:pPr>
            <w:r w:rsidRPr="00D54EFC">
              <w:rPr>
                <w:iCs/>
                <w:sz w:val="20"/>
              </w:rPr>
              <w:t>MW</w:t>
            </w:r>
          </w:p>
        </w:tc>
        <w:tc>
          <w:tcPr>
            <w:tcW w:w="3263" w:type="pct"/>
          </w:tcPr>
          <w:p w14:paraId="63563951" w14:textId="50065513" w:rsidR="00453A05" w:rsidRPr="00D54EFC" w:rsidRDefault="00453A05" w:rsidP="00A66968">
            <w:pPr>
              <w:spacing w:after="60"/>
              <w:rPr>
                <w:i/>
                <w:iCs/>
                <w:sz w:val="20"/>
              </w:rPr>
            </w:pPr>
            <w:r w:rsidRPr="00D54EFC">
              <w:rPr>
                <w:i/>
                <w:iCs/>
                <w:sz w:val="20"/>
              </w:rPr>
              <w:t>Total Capacity</w:t>
            </w:r>
            <w:r w:rsidRPr="00D54EFC">
              <w:rPr>
                <w:iCs/>
                <w:sz w:val="20"/>
              </w:rPr>
              <w:t xml:space="preserve">—Estimated total capacity available </w:t>
            </w:r>
            <w:del w:id="79" w:author="ERCOT" w:date="2026-01-09T08:27:00Z" w16du:dateUtc="2026-01-09T14:27:00Z">
              <w:r w:rsidRPr="00D54EFC" w:rsidDel="00465972">
                <w:rPr>
                  <w:iCs/>
                  <w:sz w:val="20"/>
                </w:rPr>
                <w:delText xml:space="preserve">during </w:delText>
              </w:r>
            </w:del>
            <w:ins w:id="80" w:author="ERCOT" w:date="2026-01-07T11:37:00Z" w16du:dateUtc="2026-01-07T17:37:00Z">
              <w:r w:rsidR="00394E05" w:rsidRPr="008D0A2D">
                <w:rPr>
                  <w:iCs/>
                  <w:sz w:val="20"/>
                </w:rPr>
                <w:t>for</w:t>
              </w:r>
              <w:r w:rsidR="00394E05">
                <w:rPr>
                  <w:iCs/>
                  <w:sz w:val="20"/>
                </w:rPr>
                <w:t xml:space="preserve"> Reserve Risk Period </w:t>
              </w:r>
              <w:r w:rsidR="00394E05" w:rsidRPr="00394E05">
                <w:rPr>
                  <w:i/>
                  <w:sz w:val="20"/>
                </w:rPr>
                <w:t>p</w:t>
              </w:r>
            </w:ins>
            <w:del w:id="81" w:author="ERCOT" w:date="2026-01-07T11:37:00Z" w16du:dateUtc="2026-01-07T17:37:00Z">
              <w:r w:rsidRPr="00D54EFC" w:rsidDel="00394E05">
                <w:rPr>
                  <w:iCs/>
                  <w:sz w:val="20"/>
                </w:rPr>
                <w:delText xml:space="preserve">the peak Load hour and peak Net Load hour </w:delText>
              </w:r>
              <w:r w:rsidDel="00394E05">
                <w:rPr>
                  <w:i/>
                  <w:iCs/>
                  <w:sz w:val="20"/>
                </w:rPr>
                <w:delText>h</w:delText>
              </w:r>
            </w:del>
            <w:r w:rsidRPr="00D54EFC">
              <w:rPr>
                <w:iCs/>
                <w:sz w:val="20"/>
              </w:rPr>
              <w:t xml:space="preserve"> for </w:t>
            </w:r>
            <w:r>
              <w:rPr>
                <w:iCs/>
                <w:sz w:val="20"/>
              </w:rPr>
              <w:t>s</w:t>
            </w:r>
            <w:r w:rsidRPr="00D54EFC">
              <w:rPr>
                <w:iCs/>
                <w:sz w:val="20"/>
              </w:rPr>
              <w:t xml:space="preserve">eason </w:t>
            </w:r>
            <w:r w:rsidRPr="00D54EFC">
              <w:rPr>
                <w:i/>
                <w:iCs/>
                <w:sz w:val="20"/>
              </w:rPr>
              <w:t>s</w:t>
            </w:r>
            <w:r w:rsidRPr="00D54EFC">
              <w:rPr>
                <w:iCs/>
                <w:sz w:val="20"/>
              </w:rPr>
              <w:t xml:space="preserve"> for the year </w:t>
            </w:r>
            <w:r w:rsidRPr="00D54EFC">
              <w:rPr>
                <w:i/>
                <w:iCs/>
                <w:sz w:val="20"/>
              </w:rPr>
              <w:t>i.</w:t>
            </w:r>
          </w:p>
        </w:tc>
      </w:tr>
      <w:tr w:rsidR="00453A05" w:rsidRPr="00D54EFC" w14:paraId="21D082AD" w14:textId="77777777" w:rsidTr="00453A05">
        <w:trPr>
          <w:cantSplit/>
        </w:trPr>
        <w:tc>
          <w:tcPr>
            <w:tcW w:w="1388" w:type="pct"/>
          </w:tcPr>
          <w:p w14:paraId="59692AE1" w14:textId="77777777" w:rsidR="00453A05" w:rsidRPr="00D54EFC" w:rsidRDefault="00453A05" w:rsidP="00A66968">
            <w:pPr>
              <w:spacing w:after="60"/>
              <w:rPr>
                <w:iCs/>
                <w:sz w:val="20"/>
              </w:rPr>
            </w:pPr>
            <w:r w:rsidRPr="00D54EFC">
              <w:rPr>
                <w:iCs/>
                <w:sz w:val="20"/>
              </w:rPr>
              <w:t xml:space="preserve">INSTTHERMCAP </w:t>
            </w:r>
            <w:r w:rsidRPr="00D54EFC">
              <w:rPr>
                <w:bCs/>
                <w:i/>
                <w:iCs/>
                <w:sz w:val="20"/>
                <w:vertAlign w:val="subscript"/>
              </w:rPr>
              <w:t>s, i</w:t>
            </w:r>
          </w:p>
        </w:tc>
        <w:tc>
          <w:tcPr>
            <w:tcW w:w="349" w:type="pct"/>
          </w:tcPr>
          <w:p w14:paraId="329EDA06" w14:textId="77777777" w:rsidR="00453A05" w:rsidRPr="00D54EFC" w:rsidRDefault="00453A05" w:rsidP="00A66968">
            <w:pPr>
              <w:spacing w:after="60"/>
              <w:rPr>
                <w:iCs/>
                <w:sz w:val="20"/>
              </w:rPr>
            </w:pPr>
            <w:r w:rsidRPr="00D54EFC">
              <w:rPr>
                <w:iCs/>
                <w:sz w:val="20"/>
              </w:rPr>
              <w:t>MW</w:t>
            </w:r>
          </w:p>
        </w:tc>
        <w:tc>
          <w:tcPr>
            <w:tcW w:w="3263" w:type="pct"/>
          </w:tcPr>
          <w:p w14:paraId="131EDB52" w14:textId="77777777" w:rsidR="00453A05" w:rsidRPr="00D54EFC" w:rsidRDefault="00453A05" w:rsidP="00A66968">
            <w:pPr>
              <w:spacing w:after="60"/>
              <w:rPr>
                <w:iCs/>
                <w:sz w:val="20"/>
              </w:rPr>
            </w:pPr>
            <w:r w:rsidRPr="00D54EFC">
              <w:rPr>
                <w:i/>
                <w:iCs/>
                <w:sz w:val="20"/>
              </w:rPr>
              <w:t>Seasonal Net Max Sustainable Rating for each Thermal Generation Resource</w:t>
            </w:r>
            <w:r w:rsidRPr="00D54EFC">
              <w:rPr>
                <w:iCs/>
                <w:sz w:val="20"/>
              </w:rPr>
              <w:t xml:space="preserve">—The Seasonal net maximum sustainable rating for </w:t>
            </w:r>
            <w:r>
              <w:rPr>
                <w:iCs/>
                <w:sz w:val="20"/>
              </w:rPr>
              <w:t>s</w:t>
            </w:r>
            <w:r w:rsidRPr="00D54EFC">
              <w:rPr>
                <w:iCs/>
                <w:sz w:val="20"/>
              </w:rPr>
              <w:t xml:space="preserve">eason </w:t>
            </w:r>
            <w:r w:rsidRPr="00D54EFC">
              <w:rPr>
                <w:i/>
                <w:iCs/>
                <w:sz w:val="20"/>
              </w:rPr>
              <w:t>s</w:t>
            </w:r>
            <w:r w:rsidRPr="00D54EFC">
              <w:rPr>
                <w:iCs/>
                <w:sz w:val="20"/>
              </w:rPr>
              <w:t xml:space="preserve"> as reported in the Resource Integration and Ongoing Operations (RIOO) system for each thermal operating Generation Resource for the </w:t>
            </w:r>
            <w:r>
              <w:rPr>
                <w:iCs/>
                <w:sz w:val="20"/>
              </w:rPr>
              <w:t>y</w:t>
            </w:r>
            <w:r w:rsidRPr="00D54EFC">
              <w:rPr>
                <w:iCs/>
                <w:sz w:val="20"/>
              </w:rPr>
              <w:t xml:space="preserve">ear </w:t>
            </w:r>
            <w:r w:rsidRPr="00D54EFC">
              <w:rPr>
                <w:i/>
                <w:iCs/>
                <w:sz w:val="20"/>
              </w:rPr>
              <w:t>i</w:t>
            </w:r>
            <w:r w:rsidRPr="00D54EFC">
              <w:rPr>
                <w:iCs/>
                <w:sz w:val="20"/>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453A05" w:rsidRPr="00D54EFC" w14:paraId="5E1A7EFB" w14:textId="77777777" w:rsidTr="00453A05">
        <w:trPr>
          <w:cantSplit/>
        </w:trPr>
        <w:tc>
          <w:tcPr>
            <w:tcW w:w="1388" w:type="pct"/>
          </w:tcPr>
          <w:p w14:paraId="5731EEED" w14:textId="69A17224" w:rsidR="00453A05" w:rsidRPr="00D54EFC" w:rsidRDefault="00453A05" w:rsidP="00A66968">
            <w:pPr>
              <w:spacing w:after="60"/>
              <w:rPr>
                <w:iCs/>
                <w:sz w:val="20"/>
              </w:rPr>
            </w:pPr>
            <w:r w:rsidRPr="00D54EFC">
              <w:rPr>
                <w:iCs/>
                <w:sz w:val="20"/>
              </w:rPr>
              <w:lastRenderedPageBreak/>
              <w:t xml:space="preserve">PUNCAP </w:t>
            </w:r>
            <w:del w:id="82" w:author="ERCOT" w:date="2026-01-07T11:38:00Z" w16du:dateUtc="2026-01-07T17:38:00Z">
              <w:r w:rsidRPr="00D54EFC" w:rsidDel="00394E05">
                <w:rPr>
                  <w:i/>
                  <w:sz w:val="20"/>
                  <w:vertAlign w:val="subscript"/>
                </w:rPr>
                <w:delText>h</w:delText>
              </w:r>
            </w:del>
            <w:ins w:id="83" w:author="ERCOT" w:date="2026-01-07T11:38:00Z" w16du:dateUtc="2026-01-07T17:38:00Z">
              <w:r w:rsidR="00394E05">
                <w:rPr>
                  <w:i/>
                  <w:sz w:val="20"/>
                  <w:vertAlign w:val="subscript"/>
                </w:rPr>
                <w:t>p</w:t>
              </w:r>
            </w:ins>
            <w:r w:rsidRPr="00D54EFC">
              <w:rPr>
                <w:i/>
                <w:sz w:val="20"/>
                <w:vertAlign w:val="subscript"/>
              </w:rPr>
              <w:t>,</w:t>
            </w:r>
            <w:r w:rsidRPr="00D54EFC">
              <w:rPr>
                <w:iCs/>
                <w:sz w:val="20"/>
              </w:rPr>
              <w:t xml:space="preserve"> </w:t>
            </w:r>
            <w:r w:rsidRPr="00D54EFC">
              <w:rPr>
                <w:bCs/>
                <w:i/>
                <w:iCs/>
                <w:sz w:val="20"/>
                <w:vertAlign w:val="subscript"/>
              </w:rPr>
              <w:t>s, i</w:t>
            </w:r>
          </w:p>
        </w:tc>
        <w:tc>
          <w:tcPr>
            <w:tcW w:w="349" w:type="pct"/>
          </w:tcPr>
          <w:p w14:paraId="31A7F043" w14:textId="77777777" w:rsidR="00453A05" w:rsidRPr="00D54EFC" w:rsidRDefault="00453A05" w:rsidP="00A66968">
            <w:pPr>
              <w:spacing w:after="60"/>
              <w:rPr>
                <w:iCs/>
                <w:sz w:val="20"/>
              </w:rPr>
            </w:pPr>
            <w:r w:rsidRPr="00D54EFC">
              <w:rPr>
                <w:iCs/>
                <w:sz w:val="20"/>
              </w:rPr>
              <w:t>MW</w:t>
            </w:r>
          </w:p>
        </w:tc>
        <w:tc>
          <w:tcPr>
            <w:tcW w:w="3263" w:type="pct"/>
          </w:tcPr>
          <w:p w14:paraId="12B8FEFA" w14:textId="7475563E" w:rsidR="00453A05" w:rsidRPr="00D54EFC" w:rsidRDefault="00453A05" w:rsidP="00A66968">
            <w:pPr>
              <w:spacing w:after="60"/>
              <w:rPr>
                <w:i/>
                <w:iCs/>
                <w:sz w:val="20"/>
              </w:rPr>
            </w:pPr>
            <w:r w:rsidRPr="00D54EFC">
              <w:rPr>
                <w:i/>
                <w:iCs/>
                <w:sz w:val="20"/>
              </w:rPr>
              <w:t>Private Use Network Capacity</w:t>
            </w:r>
            <w:r w:rsidRPr="00D54EFC">
              <w:rPr>
                <w:iCs/>
                <w:sz w:val="20"/>
              </w:rPr>
              <w:t xml:space="preserve">—The forecasted generation capacity available to the ERCOT Transmission Grid, net of self-serve load, from Generation Resources and Settlement Only Generators (SOGs) in Private Use Networks for </w:t>
            </w:r>
            <w:ins w:id="84" w:author="ERCOT" w:date="2026-01-07T11:38:00Z" w16du:dateUtc="2026-01-07T17:38:00Z">
              <w:r w:rsidR="00394E05">
                <w:rPr>
                  <w:iCs/>
                  <w:sz w:val="20"/>
                </w:rPr>
                <w:t xml:space="preserve">Reserve Risk Period </w:t>
              </w:r>
              <w:r w:rsidR="00394E05" w:rsidRPr="00465972">
                <w:rPr>
                  <w:i/>
                  <w:sz w:val="20"/>
                </w:rPr>
                <w:t>p</w:t>
              </w:r>
            </w:ins>
            <w:del w:id="85" w:author="ERCOT" w:date="2026-01-07T11:39:00Z" w16du:dateUtc="2026-01-07T17:39:00Z">
              <w:r w:rsidRPr="00D54EFC" w:rsidDel="00394E05">
                <w:rPr>
                  <w:iCs/>
                  <w:sz w:val="20"/>
                </w:rPr>
                <w:delText xml:space="preserve">hour </w:delText>
              </w:r>
              <w:r w:rsidRPr="00376BF0" w:rsidDel="00394E05">
                <w:rPr>
                  <w:i/>
                  <w:sz w:val="20"/>
                </w:rPr>
                <w:delText>h</w:delText>
              </w:r>
            </w:del>
            <w:r w:rsidRPr="00D54EFC">
              <w:rPr>
                <w:iCs/>
                <w:sz w:val="20"/>
              </w:rPr>
              <w:t xml:space="preserve">, </w:t>
            </w:r>
            <w:r>
              <w:rPr>
                <w:iCs/>
                <w:sz w:val="20"/>
              </w:rPr>
              <w:t>s</w:t>
            </w:r>
            <w:r w:rsidRPr="00D54EFC">
              <w:rPr>
                <w:iCs/>
                <w:sz w:val="20"/>
              </w:rPr>
              <w:t xml:space="preserve">eason </w:t>
            </w:r>
            <w:r w:rsidRPr="00D54EFC">
              <w:rPr>
                <w:i/>
                <w:iCs/>
                <w:sz w:val="20"/>
              </w:rPr>
              <w:t>s</w:t>
            </w:r>
            <w:r>
              <w:rPr>
                <w:i/>
                <w:iCs/>
                <w:sz w:val="20"/>
              </w:rPr>
              <w:t>,</w:t>
            </w:r>
            <w:r w:rsidRPr="00D54EFC">
              <w:rPr>
                <w:iCs/>
                <w:sz w:val="20"/>
              </w:rPr>
              <w:t xml:space="preserve"> and year </w:t>
            </w:r>
            <w:r w:rsidRPr="00D54EFC">
              <w:rPr>
                <w:i/>
                <w:iCs/>
                <w:sz w:val="20"/>
              </w:rPr>
              <w:t>i</w:t>
            </w:r>
            <w:r w:rsidRPr="00D54EFC">
              <w:rPr>
                <w:iCs/>
                <w:sz w:val="20"/>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Pr>
                <w:iCs/>
                <w:sz w:val="20"/>
              </w:rPr>
              <w:t>s</w:t>
            </w:r>
            <w:r w:rsidRPr="00D54EFC">
              <w:rPr>
                <w:iCs/>
                <w:sz w:val="20"/>
              </w:rPr>
              <w:t xml:space="preserve">eason </w:t>
            </w:r>
            <w:r w:rsidRPr="00D54EFC">
              <w:rPr>
                <w:i/>
                <w:iCs/>
                <w:sz w:val="20"/>
              </w:rPr>
              <w:t>s</w:t>
            </w:r>
            <w:r w:rsidRPr="00D54EFC">
              <w:rPr>
                <w:iCs/>
                <w:sz w:val="20"/>
              </w:rPr>
              <w:t xml:space="preserve"> and year </w:t>
            </w:r>
            <w:r w:rsidRPr="00D54EFC">
              <w:rPr>
                <w:i/>
                <w:iCs/>
                <w:sz w:val="20"/>
              </w:rPr>
              <w:t>i</w:t>
            </w:r>
            <w:r w:rsidRPr="00D54EFC">
              <w:rPr>
                <w:iCs/>
                <w:sz w:val="20"/>
              </w:rPr>
              <w:t xml:space="preserve">.  The base capacity forecast is then adjusted by adding the aggregated incremental forecasted annual changes in net generation capacity as of the start of </w:t>
            </w:r>
            <w:r>
              <w:rPr>
                <w:iCs/>
                <w:sz w:val="20"/>
              </w:rPr>
              <w:t>s</w:t>
            </w:r>
            <w:r w:rsidRPr="00D54EFC">
              <w:rPr>
                <w:iCs/>
                <w:sz w:val="20"/>
              </w:rPr>
              <w:t xml:space="preserve">eason </w:t>
            </w:r>
            <w:r w:rsidRPr="00D54EFC">
              <w:rPr>
                <w:i/>
                <w:iCs/>
                <w:sz w:val="20"/>
              </w:rPr>
              <w:t>s</w:t>
            </w:r>
            <w:r w:rsidRPr="00D54EFC">
              <w:rPr>
                <w:iCs/>
                <w:sz w:val="20"/>
              </w:rPr>
              <w:t xml:space="preserve"> for forecast </w:t>
            </w:r>
            <w:r>
              <w:rPr>
                <w:iCs/>
                <w:sz w:val="20"/>
              </w:rPr>
              <w:t>y</w:t>
            </w:r>
            <w:r w:rsidRPr="00D54EFC">
              <w:rPr>
                <w:iCs/>
                <w:sz w:val="20"/>
              </w:rPr>
              <w:t xml:space="preserve">ear </w:t>
            </w:r>
            <w:r w:rsidRPr="00D54EFC">
              <w:rPr>
                <w:i/>
                <w:iCs/>
                <w:sz w:val="20"/>
              </w:rPr>
              <w:t>i</w:t>
            </w:r>
            <w:r w:rsidRPr="00D54EFC">
              <w:rPr>
                <w:iCs/>
                <w:sz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rPr>
              <w:t xml:space="preserve"> </w:t>
            </w:r>
          </w:p>
        </w:tc>
      </w:tr>
      <w:tr w:rsidR="00453A05" w:rsidRPr="00D54EFC" w14:paraId="79BD7511" w14:textId="77777777" w:rsidTr="00453A05">
        <w:trPr>
          <w:cantSplit/>
        </w:trPr>
        <w:tc>
          <w:tcPr>
            <w:tcW w:w="1388" w:type="pct"/>
          </w:tcPr>
          <w:p w14:paraId="39864BEF" w14:textId="77777777" w:rsidR="00453A05" w:rsidRPr="00D54EFC" w:rsidRDefault="00453A05" w:rsidP="00A66968">
            <w:pPr>
              <w:spacing w:after="60"/>
              <w:rPr>
                <w:iCs/>
                <w:sz w:val="20"/>
              </w:rPr>
            </w:pPr>
            <w:r w:rsidRPr="00D54EFC">
              <w:rPr>
                <w:iCs/>
                <w:sz w:val="20"/>
              </w:rPr>
              <w:t xml:space="preserve">HYDROCAP </w:t>
            </w:r>
            <w:r w:rsidRPr="00D54EFC">
              <w:rPr>
                <w:i/>
                <w:sz w:val="20"/>
                <w:vertAlign w:val="subscript"/>
              </w:rPr>
              <w:t>p</w:t>
            </w:r>
            <w:r w:rsidRPr="00D54EFC">
              <w:rPr>
                <w:iCs/>
                <w:sz w:val="20"/>
                <w:vertAlign w:val="subscript"/>
              </w:rPr>
              <w:t>,</w:t>
            </w:r>
            <w:r w:rsidRPr="00D54EFC">
              <w:rPr>
                <w:iCs/>
                <w:sz w:val="20"/>
              </w:rPr>
              <w:t xml:space="preserve"> </w:t>
            </w:r>
            <w:r w:rsidRPr="00D54EFC">
              <w:rPr>
                <w:bCs/>
                <w:i/>
                <w:iCs/>
                <w:sz w:val="20"/>
                <w:vertAlign w:val="subscript"/>
              </w:rPr>
              <w:t>s, i</w:t>
            </w:r>
          </w:p>
        </w:tc>
        <w:tc>
          <w:tcPr>
            <w:tcW w:w="349" w:type="pct"/>
          </w:tcPr>
          <w:p w14:paraId="701BE71D" w14:textId="77777777" w:rsidR="00453A05" w:rsidRPr="00D54EFC" w:rsidRDefault="00453A05" w:rsidP="00A66968">
            <w:pPr>
              <w:spacing w:after="60"/>
              <w:rPr>
                <w:iCs/>
                <w:sz w:val="20"/>
              </w:rPr>
            </w:pPr>
            <w:r w:rsidRPr="00D54EFC">
              <w:rPr>
                <w:iCs/>
                <w:sz w:val="20"/>
              </w:rPr>
              <w:t>MW</w:t>
            </w:r>
          </w:p>
        </w:tc>
        <w:tc>
          <w:tcPr>
            <w:tcW w:w="3263" w:type="pct"/>
          </w:tcPr>
          <w:p w14:paraId="797E34D3" w14:textId="77777777" w:rsidR="00453A05" w:rsidRPr="00D54EFC" w:rsidRDefault="00453A05" w:rsidP="00A66968">
            <w:pPr>
              <w:spacing w:after="60"/>
              <w:rPr>
                <w:i/>
                <w:iCs/>
                <w:sz w:val="20"/>
              </w:rPr>
            </w:pPr>
            <w:r w:rsidRPr="00D54EFC">
              <w:rPr>
                <w:i/>
                <w:iCs/>
                <w:sz w:val="20"/>
              </w:rPr>
              <w:t>Hydro Unit Capacity</w:t>
            </w:r>
            <w:r w:rsidRPr="00D54EFC">
              <w:rPr>
                <w:iCs/>
                <w:sz w:val="20"/>
              </w:rPr>
              <w:t xml:space="preserve">—The average hydro Generation Resource capacity available, as determined from SCED data during the highest 20 peak Load hours for each preceding three-year period for Reserve Risk Period </w:t>
            </w:r>
            <w:r w:rsidRPr="00D54EFC">
              <w:rPr>
                <w:i/>
                <w:sz w:val="20"/>
              </w:rPr>
              <w:t>p</w:t>
            </w:r>
            <w:r w:rsidRPr="00D54EFC">
              <w:rPr>
                <w:iCs/>
                <w:sz w:val="20"/>
              </w:rPr>
              <w:t xml:space="preserve">, </w:t>
            </w:r>
            <w:r>
              <w:rPr>
                <w:iCs/>
                <w:sz w:val="20"/>
              </w:rPr>
              <w:t>s</w:t>
            </w:r>
            <w:r w:rsidRPr="00D54EFC">
              <w:rPr>
                <w:iCs/>
                <w:sz w:val="20"/>
              </w:rPr>
              <w:t xml:space="preserve">eason </w:t>
            </w:r>
            <w:r w:rsidRPr="00D54EFC">
              <w:rPr>
                <w:i/>
                <w:iCs/>
                <w:sz w:val="20"/>
              </w:rPr>
              <w:t>s</w:t>
            </w:r>
            <w:r>
              <w:rPr>
                <w:iCs/>
                <w:sz w:val="20"/>
              </w:rPr>
              <w:t xml:space="preserve">, </w:t>
            </w:r>
            <w:r w:rsidRPr="00D54EFC">
              <w:rPr>
                <w:iCs/>
                <w:sz w:val="20"/>
              </w:rPr>
              <w:t xml:space="preserve">and year </w:t>
            </w:r>
            <w:r w:rsidRPr="00D54EFC">
              <w:rPr>
                <w:i/>
                <w:iCs/>
                <w:sz w:val="20"/>
              </w:rPr>
              <w:t>i</w:t>
            </w:r>
            <w:r w:rsidRPr="00D54EFC">
              <w:rPr>
                <w:iCs/>
                <w:sz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453A05" w:rsidRPr="00D54EFC" w14:paraId="428D0EA3" w14:textId="77777777" w:rsidTr="00453A05">
        <w:trPr>
          <w:cantSplit/>
        </w:trPr>
        <w:tc>
          <w:tcPr>
            <w:tcW w:w="1388" w:type="pct"/>
          </w:tcPr>
          <w:p w14:paraId="7440F519" w14:textId="77777777" w:rsidR="00453A05" w:rsidRPr="00D54EFC" w:rsidRDefault="00453A05" w:rsidP="00A66968">
            <w:pPr>
              <w:spacing w:after="60"/>
              <w:rPr>
                <w:iCs/>
                <w:sz w:val="20"/>
              </w:rPr>
            </w:pPr>
            <w:r w:rsidRPr="00D54EFC">
              <w:rPr>
                <w:iCs/>
                <w:sz w:val="20"/>
              </w:rPr>
              <w:t xml:space="preserve">WINDELCC </w:t>
            </w:r>
            <w:r w:rsidRPr="00D54EFC">
              <w:rPr>
                <w:i/>
                <w:sz w:val="20"/>
                <w:vertAlign w:val="subscript"/>
              </w:rPr>
              <w:t xml:space="preserve">p, </w:t>
            </w:r>
            <w:r w:rsidRPr="00D54EFC">
              <w:rPr>
                <w:i/>
                <w:iCs/>
                <w:sz w:val="20"/>
                <w:vertAlign w:val="subscript"/>
              </w:rPr>
              <w:t>s, i, wr</w:t>
            </w:r>
          </w:p>
        </w:tc>
        <w:tc>
          <w:tcPr>
            <w:tcW w:w="349" w:type="pct"/>
          </w:tcPr>
          <w:p w14:paraId="7B07BDE2" w14:textId="77777777" w:rsidR="00453A05" w:rsidRPr="00D54EFC" w:rsidRDefault="00453A05" w:rsidP="00A66968">
            <w:pPr>
              <w:spacing w:after="60"/>
              <w:rPr>
                <w:iCs/>
                <w:sz w:val="20"/>
              </w:rPr>
            </w:pPr>
            <w:r w:rsidRPr="00D54EFC">
              <w:rPr>
                <w:iCs/>
                <w:sz w:val="20"/>
              </w:rPr>
              <w:t>%</w:t>
            </w:r>
          </w:p>
        </w:tc>
        <w:tc>
          <w:tcPr>
            <w:tcW w:w="3263" w:type="pct"/>
          </w:tcPr>
          <w:p w14:paraId="730C8667" w14:textId="77777777" w:rsidR="00453A05" w:rsidRPr="00D54EFC" w:rsidRDefault="00453A05" w:rsidP="00A66968">
            <w:pPr>
              <w:spacing w:after="60"/>
              <w:rPr>
                <w:i/>
                <w:iCs/>
                <w:sz w:val="20"/>
              </w:rPr>
            </w:pPr>
            <w:r>
              <w:rPr>
                <w:i/>
                <w:iCs/>
                <w:sz w:val="20"/>
              </w:rPr>
              <w:t>Effective Load Carrying Capability f</w:t>
            </w:r>
            <w:r w:rsidRPr="00D54EFC">
              <w:rPr>
                <w:i/>
                <w:iCs/>
                <w:sz w:val="20"/>
              </w:rPr>
              <w:t>or Wind</w:t>
            </w:r>
            <w:r w:rsidRPr="00D54EFC">
              <w:rPr>
                <w:iCs/>
                <w:sz w:val="20"/>
              </w:rPr>
              <w:t xml:space="preserve">—The average ELCC for all WGRs for Reserve Risk Period </w:t>
            </w:r>
            <w:r w:rsidRPr="00D54EFC">
              <w:rPr>
                <w:i/>
                <w:sz w:val="20"/>
              </w:rPr>
              <w:t>p</w:t>
            </w:r>
            <w:r w:rsidRPr="00D54EFC">
              <w:rPr>
                <w:iCs/>
                <w:sz w:val="20"/>
              </w:rPr>
              <w:t xml:space="preserve">, </w:t>
            </w:r>
            <w:r>
              <w:rPr>
                <w:iCs/>
                <w:sz w:val="20"/>
              </w:rPr>
              <w:t>s</w:t>
            </w:r>
            <w:r w:rsidRPr="00D54EFC">
              <w:rPr>
                <w:iCs/>
                <w:sz w:val="20"/>
              </w:rPr>
              <w:t xml:space="preserve">eason </w:t>
            </w:r>
            <w:r w:rsidRPr="00D54EFC">
              <w:rPr>
                <w:i/>
                <w:sz w:val="20"/>
              </w:rPr>
              <w:t>s</w:t>
            </w:r>
            <w:r w:rsidRPr="00D54EFC">
              <w:rPr>
                <w:iCs/>
                <w:sz w:val="20"/>
              </w:rPr>
              <w:t xml:space="preserve">, year </w:t>
            </w:r>
            <w:r w:rsidRPr="00D54EFC">
              <w:rPr>
                <w:i/>
                <w:sz w:val="20"/>
              </w:rPr>
              <w:t>i</w:t>
            </w:r>
            <w:r w:rsidRPr="00D54EFC">
              <w:rPr>
                <w:iCs/>
                <w:sz w:val="20"/>
              </w:rPr>
              <w:t xml:space="preserve">, and region </w:t>
            </w:r>
            <w:r w:rsidRPr="00D54EFC">
              <w:rPr>
                <w:i/>
                <w:sz w:val="20"/>
              </w:rPr>
              <w:t>wr</w:t>
            </w:r>
            <w:r w:rsidRPr="00D54EFC">
              <w:rPr>
                <w:sz w:val="20"/>
              </w:rPr>
              <w:t xml:space="preserve">, </w:t>
            </w:r>
            <w:r w:rsidRPr="00D54EFC">
              <w:rPr>
                <w:iCs/>
                <w:sz w:val="20"/>
              </w:rPr>
              <w:t>expressed as a percentage.</w:t>
            </w:r>
          </w:p>
        </w:tc>
      </w:tr>
      <w:tr w:rsidR="00453A05" w:rsidRPr="00D54EFC" w14:paraId="7D7884E8" w14:textId="77777777" w:rsidTr="00453A05">
        <w:trPr>
          <w:cantSplit/>
        </w:trPr>
        <w:tc>
          <w:tcPr>
            <w:tcW w:w="1388" w:type="pct"/>
          </w:tcPr>
          <w:p w14:paraId="38774860" w14:textId="77777777" w:rsidR="00453A05" w:rsidRPr="00D54EFC" w:rsidRDefault="00453A05" w:rsidP="00A66968">
            <w:pPr>
              <w:spacing w:after="60"/>
              <w:rPr>
                <w:iCs/>
                <w:sz w:val="20"/>
              </w:rPr>
            </w:pPr>
            <w:r w:rsidRPr="00D54EFC">
              <w:rPr>
                <w:iCs/>
                <w:sz w:val="20"/>
              </w:rPr>
              <w:t xml:space="preserve">WINDCAP </w:t>
            </w:r>
            <w:r w:rsidRPr="00D54EFC">
              <w:rPr>
                <w:i/>
                <w:sz w:val="20"/>
                <w:vertAlign w:val="subscript"/>
              </w:rPr>
              <w:t>p,</w:t>
            </w:r>
            <w:r w:rsidRPr="00D54EFC">
              <w:rPr>
                <w:iCs/>
                <w:sz w:val="20"/>
              </w:rPr>
              <w:t xml:space="preserve"> </w:t>
            </w:r>
            <w:r w:rsidRPr="00D54EFC">
              <w:rPr>
                <w:bCs/>
                <w:i/>
                <w:iCs/>
                <w:sz w:val="20"/>
                <w:vertAlign w:val="subscript"/>
              </w:rPr>
              <w:t>s, i, wr</w:t>
            </w:r>
          </w:p>
        </w:tc>
        <w:tc>
          <w:tcPr>
            <w:tcW w:w="349" w:type="pct"/>
          </w:tcPr>
          <w:p w14:paraId="53205773" w14:textId="77777777" w:rsidR="00453A05" w:rsidRPr="00D54EFC" w:rsidRDefault="00453A05" w:rsidP="00A66968">
            <w:pPr>
              <w:spacing w:after="60"/>
              <w:rPr>
                <w:iCs/>
                <w:sz w:val="20"/>
              </w:rPr>
            </w:pPr>
            <w:r w:rsidRPr="00D54EFC">
              <w:rPr>
                <w:iCs/>
                <w:sz w:val="20"/>
              </w:rPr>
              <w:t>MW</w:t>
            </w:r>
          </w:p>
        </w:tc>
        <w:tc>
          <w:tcPr>
            <w:tcW w:w="3263" w:type="pct"/>
          </w:tcPr>
          <w:p w14:paraId="1AC7C90C" w14:textId="77777777" w:rsidR="00453A05" w:rsidRPr="00D54EFC" w:rsidRDefault="00453A05" w:rsidP="00A66968">
            <w:pPr>
              <w:spacing w:after="60"/>
              <w:rPr>
                <w:iCs/>
                <w:sz w:val="20"/>
              </w:rPr>
            </w:pPr>
            <w:r w:rsidRPr="00D54EFC">
              <w:rPr>
                <w:i/>
                <w:iCs/>
                <w:sz w:val="20"/>
              </w:rPr>
              <w:t>Existing WGR Capacity</w:t>
            </w:r>
            <w:r w:rsidRPr="00D54EFC">
              <w:rPr>
                <w:iCs/>
                <w:sz w:val="20"/>
              </w:rPr>
              <w:t xml:space="preserve">—The amount of currently operational WGRs for Reserve Risk Period </w:t>
            </w:r>
            <w:r w:rsidRPr="00D54EFC">
              <w:rPr>
                <w:i/>
                <w:sz w:val="20"/>
              </w:rPr>
              <w:t>p</w:t>
            </w:r>
            <w:r w:rsidRPr="00D54EFC">
              <w:rPr>
                <w:iCs/>
                <w:sz w:val="20"/>
              </w:rPr>
              <w:t xml:space="preserve">, </w:t>
            </w:r>
            <w:r>
              <w:rPr>
                <w:iCs/>
                <w:sz w:val="20"/>
              </w:rPr>
              <w:t>s</w:t>
            </w:r>
            <w:r w:rsidRPr="00D54EFC">
              <w:rPr>
                <w:iCs/>
                <w:sz w:val="20"/>
              </w:rPr>
              <w:t xml:space="preserve">eason </w:t>
            </w:r>
            <w:r w:rsidRPr="00D54EFC">
              <w:rPr>
                <w:i/>
                <w:iCs/>
                <w:sz w:val="20"/>
              </w:rPr>
              <w:t xml:space="preserve">s, </w:t>
            </w:r>
            <w:r w:rsidRPr="00D54EFC">
              <w:rPr>
                <w:iCs/>
                <w:sz w:val="20"/>
              </w:rPr>
              <w:t xml:space="preserve">year </w:t>
            </w:r>
            <w:r w:rsidRPr="00D54EFC">
              <w:rPr>
                <w:i/>
                <w:iCs/>
                <w:sz w:val="20"/>
              </w:rPr>
              <w:t>i</w:t>
            </w:r>
            <w:r w:rsidRPr="00D54EFC">
              <w:rPr>
                <w:iCs/>
                <w:sz w:val="20"/>
              </w:rPr>
              <w:t xml:space="preserve">, and region </w:t>
            </w:r>
            <w:r w:rsidRPr="00D54EFC">
              <w:rPr>
                <w:i/>
                <w:sz w:val="20"/>
              </w:rPr>
              <w:t>w</w:t>
            </w:r>
            <w:r w:rsidRPr="00D54EFC">
              <w:rPr>
                <w:i/>
                <w:iCs/>
                <w:sz w:val="20"/>
              </w:rPr>
              <w:t>r</w:t>
            </w:r>
            <w:r w:rsidRPr="00D54EFC">
              <w:rPr>
                <w:iCs/>
                <w:sz w:val="20"/>
              </w:rPr>
              <w:t xml:space="preserve">, multiplied by WINDELCC </w:t>
            </w:r>
            <w:r w:rsidRPr="00D54EFC">
              <w:rPr>
                <w:i/>
                <w:sz w:val="20"/>
                <w:vertAlign w:val="subscript"/>
              </w:rPr>
              <w:t>p</w:t>
            </w:r>
            <w:r w:rsidRPr="00D54EFC">
              <w:rPr>
                <w:iCs/>
                <w:sz w:val="20"/>
                <w:vertAlign w:val="subscript"/>
              </w:rPr>
              <w:t xml:space="preserve">, </w:t>
            </w:r>
            <w:r w:rsidRPr="00D54EFC">
              <w:rPr>
                <w:i/>
                <w:sz w:val="20"/>
                <w:vertAlign w:val="subscript"/>
              </w:rPr>
              <w:t>s</w:t>
            </w:r>
            <w:r w:rsidRPr="00D54EFC">
              <w:rPr>
                <w:iCs/>
                <w:sz w:val="20"/>
                <w:vertAlign w:val="subscript"/>
              </w:rPr>
              <w:t xml:space="preserve">, </w:t>
            </w:r>
            <w:r w:rsidRPr="00D54EFC">
              <w:rPr>
                <w:i/>
                <w:sz w:val="20"/>
                <w:vertAlign w:val="subscript"/>
              </w:rPr>
              <w:t>i</w:t>
            </w:r>
            <w:r w:rsidRPr="00D54EFC">
              <w:rPr>
                <w:sz w:val="20"/>
                <w:vertAlign w:val="subscript"/>
              </w:rPr>
              <w:t>,</w:t>
            </w:r>
            <w:r w:rsidRPr="00D54EFC">
              <w:rPr>
                <w:iCs/>
                <w:sz w:val="20"/>
                <w:vertAlign w:val="subscript"/>
              </w:rPr>
              <w:t xml:space="preserve"> wr</w:t>
            </w:r>
            <w:r w:rsidRPr="00D54EFC">
              <w:rPr>
                <w:iCs/>
                <w:sz w:val="20"/>
              </w:rPr>
              <w:t xml:space="preserve">. </w:t>
            </w:r>
            <w:r>
              <w:rPr>
                <w:iCs/>
                <w:sz w:val="20"/>
              </w:rPr>
              <w:t xml:space="preserve"> </w:t>
            </w:r>
            <w:r w:rsidRPr="00D54EFC">
              <w:rPr>
                <w:sz w:val="20"/>
              </w:rPr>
              <w:t xml:space="preserve">Capacity is considered operational if it has an ERCOT Resource Commissioning Date or </w:t>
            </w:r>
            <w:r w:rsidRPr="00D54EFC">
              <w:rPr>
                <w:iCs/>
                <w:sz w:val="20"/>
              </w:rPr>
              <w:t xml:space="preserve">ERCOT has approved, or expects to approve, the capacity for grid synchronization by the start of </w:t>
            </w:r>
            <w:r>
              <w:rPr>
                <w:iCs/>
                <w:sz w:val="20"/>
              </w:rPr>
              <w:t>s</w:t>
            </w:r>
            <w:r w:rsidRPr="00D54EFC">
              <w:rPr>
                <w:iCs/>
                <w:sz w:val="20"/>
              </w:rPr>
              <w:t xml:space="preserve">eason </w:t>
            </w:r>
            <w:r w:rsidRPr="00D54EFC">
              <w:rPr>
                <w:i/>
                <w:iCs/>
                <w:sz w:val="20"/>
              </w:rPr>
              <w:t xml:space="preserve">s </w:t>
            </w:r>
            <w:r w:rsidRPr="00D54EFC">
              <w:rPr>
                <w:sz w:val="20"/>
              </w:rPr>
              <w:t xml:space="preserve">for </w:t>
            </w:r>
            <w:r>
              <w:rPr>
                <w:sz w:val="20"/>
              </w:rPr>
              <w:t>y</w:t>
            </w:r>
            <w:r w:rsidRPr="00D54EFC">
              <w:rPr>
                <w:sz w:val="20"/>
              </w:rPr>
              <w:t>ear</w:t>
            </w:r>
            <w:r w:rsidRPr="00D54EFC">
              <w:rPr>
                <w:iCs/>
                <w:sz w:val="20"/>
              </w:rPr>
              <w:t xml:space="preserve"> </w:t>
            </w:r>
            <w:r w:rsidRPr="00D54EFC">
              <w:rPr>
                <w:i/>
                <w:iCs/>
                <w:sz w:val="20"/>
              </w:rPr>
              <w:t>i</w:t>
            </w:r>
            <w:r w:rsidRPr="00D54EFC">
              <w:rPr>
                <w:sz w:val="20"/>
              </w:rPr>
              <w:t xml:space="preserve">. </w:t>
            </w:r>
            <w:r>
              <w:rPr>
                <w:sz w:val="20"/>
              </w:rPr>
              <w:t xml:space="preserve"> </w:t>
            </w:r>
            <w:r w:rsidRPr="00D54EFC">
              <w:rPr>
                <w:iCs/>
                <w:sz w:val="20"/>
              </w:rPr>
              <w:t>For wind resources classified as small generators in accordance with paragraph (3) of Planning Guide Section 5.2.1, capacity is considered operational once a Model Ready Date has been assigned to the resource.</w:t>
            </w:r>
          </w:p>
        </w:tc>
      </w:tr>
      <w:tr w:rsidR="00453A05" w:rsidRPr="00D54EFC" w14:paraId="17D21CAC" w14:textId="77777777" w:rsidTr="00453A05">
        <w:trPr>
          <w:cantSplit/>
        </w:trPr>
        <w:tc>
          <w:tcPr>
            <w:tcW w:w="1388" w:type="pct"/>
          </w:tcPr>
          <w:p w14:paraId="138FB74A" w14:textId="77777777" w:rsidR="00453A05" w:rsidRPr="00D54EFC" w:rsidRDefault="00453A05" w:rsidP="00A66968">
            <w:pPr>
              <w:spacing w:after="60"/>
              <w:rPr>
                <w:iCs/>
                <w:sz w:val="20"/>
              </w:rPr>
            </w:pPr>
            <w:r w:rsidRPr="00D54EFC">
              <w:rPr>
                <w:iCs/>
                <w:sz w:val="20"/>
              </w:rPr>
              <w:t xml:space="preserve">SOLARELCC </w:t>
            </w:r>
            <w:r w:rsidRPr="00D54EFC">
              <w:rPr>
                <w:i/>
                <w:sz w:val="20"/>
                <w:vertAlign w:val="subscript"/>
              </w:rPr>
              <w:t xml:space="preserve">p, </w:t>
            </w:r>
            <w:r w:rsidRPr="00D54EFC">
              <w:rPr>
                <w:i/>
                <w:iCs/>
                <w:sz w:val="20"/>
                <w:vertAlign w:val="subscript"/>
              </w:rPr>
              <w:t>s, i, sr</w:t>
            </w:r>
          </w:p>
        </w:tc>
        <w:tc>
          <w:tcPr>
            <w:tcW w:w="349" w:type="pct"/>
          </w:tcPr>
          <w:p w14:paraId="0B7740DE" w14:textId="77777777" w:rsidR="00453A05" w:rsidRPr="00D54EFC" w:rsidRDefault="00453A05" w:rsidP="00A66968">
            <w:pPr>
              <w:spacing w:after="60"/>
              <w:rPr>
                <w:iCs/>
                <w:sz w:val="20"/>
              </w:rPr>
            </w:pPr>
            <w:r w:rsidRPr="00D54EFC">
              <w:rPr>
                <w:iCs/>
                <w:sz w:val="20"/>
              </w:rPr>
              <w:t>%</w:t>
            </w:r>
          </w:p>
        </w:tc>
        <w:tc>
          <w:tcPr>
            <w:tcW w:w="3263" w:type="pct"/>
          </w:tcPr>
          <w:p w14:paraId="790033DA" w14:textId="2F3A6738" w:rsidR="00453A05" w:rsidRPr="00D54EFC" w:rsidRDefault="00453A05" w:rsidP="00A66968">
            <w:pPr>
              <w:spacing w:after="60"/>
              <w:rPr>
                <w:i/>
                <w:iCs/>
                <w:sz w:val="20"/>
              </w:rPr>
            </w:pPr>
            <w:r>
              <w:rPr>
                <w:i/>
                <w:iCs/>
                <w:sz w:val="20"/>
              </w:rPr>
              <w:t>Effective Load Carrying Capability</w:t>
            </w:r>
            <w:r w:rsidRPr="00D54EFC">
              <w:rPr>
                <w:i/>
                <w:iCs/>
                <w:sz w:val="20"/>
              </w:rPr>
              <w:t xml:space="preserve"> for Solar</w:t>
            </w:r>
            <w:r w:rsidRPr="00D54EFC">
              <w:rPr>
                <w:iCs/>
                <w:sz w:val="20"/>
              </w:rPr>
              <w:t xml:space="preserve">—The average </w:t>
            </w:r>
            <w:ins w:id="86" w:author="ERCOT" w:date="2026-01-07T11:59:00Z" w16du:dateUtc="2026-01-07T17:59:00Z">
              <w:r w:rsidR="00EB5FC5">
                <w:rPr>
                  <w:iCs/>
                  <w:sz w:val="20"/>
                </w:rPr>
                <w:t xml:space="preserve">or marginal </w:t>
              </w:r>
            </w:ins>
            <w:r w:rsidRPr="00D54EFC">
              <w:rPr>
                <w:iCs/>
                <w:sz w:val="20"/>
              </w:rPr>
              <w:t>ELCC</w:t>
            </w:r>
            <w:ins w:id="87" w:author="ERCOT" w:date="2026-01-07T11:59:00Z" w16du:dateUtc="2026-01-07T17:59:00Z">
              <w:r w:rsidR="00EB5FC5">
                <w:rPr>
                  <w:iCs/>
                  <w:sz w:val="20"/>
                </w:rPr>
                <w:t>, as appropriate,</w:t>
              </w:r>
            </w:ins>
            <w:r w:rsidRPr="00D54EFC">
              <w:rPr>
                <w:iCs/>
                <w:sz w:val="20"/>
              </w:rPr>
              <w:t xml:space="preserve"> for Reserve Risk Period </w:t>
            </w:r>
            <w:r w:rsidRPr="00D54EFC">
              <w:rPr>
                <w:i/>
                <w:sz w:val="20"/>
              </w:rPr>
              <w:t>p</w:t>
            </w:r>
            <w:r w:rsidRPr="00D54EFC">
              <w:rPr>
                <w:iCs/>
                <w:sz w:val="20"/>
              </w:rPr>
              <w:t xml:space="preserve">, </w:t>
            </w:r>
            <w:r>
              <w:rPr>
                <w:iCs/>
                <w:sz w:val="20"/>
              </w:rPr>
              <w:t>s</w:t>
            </w:r>
            <w:r w:rsidRPr="00D54EFC">
              <w:rPr>
                <w:iCs/>
                <w:sz w:val="20"/>
              </w:rPr>
              <w:t xml:space="preserve">eason </w:t>
            </w:r>
            <w:r w:rsidRPr="00D54EFC">
              <w:rPr>
                <w:i/>
                <w:sz w:val="20"/>
              </w:rPr>
              <w:t>s</w:t>
            </w:r>
            <w:r w:rsidRPr="00D54EFC">
              <w:rPr>
                <w:iCs/>
                <w:sz w:val="20"/>
              </w:rPr>
              <w:t xml:space="preserve">, </w:t>
            </w:r>
            <w:r>
              <w:rPr>
                <w:iCs/>
                <w:sz w:val="20"/>
              </w:rPr>
              <w:t>y</w:t>
            </w:r>
            <w:r w:rsidRPr="00D54EFC">
              <w:rPr>
                <w:iCs/>
                <w:sz w:val="20"/>
              </w:rPr>
              <w:t xml:space="preserve">ear </w:t>
            </w:r>
            <w:r w:rsidRPr="00D54EFC">
              <w:rPr>
                <w:i/>
                <w:sz w:val="20"/>
              </w:rPr>
              <w:t>i</w:t>
            </w:r>
            <w:r w:rsidRPr="00D54EFC">
              <w:rPr>
                <w:iCs/>
                <w:sz w:val="20"/>
              </w:rPr>
              <w:t xml:space="preserve">, and </w:t>
            </w:r>
            <w:r>
              <w:rPr>
                <w:iCs/>
                <w:sz w:val="20"/>
              </w:rPr>
              <w:t>r</w:t>
            </w:r>
            <w:r w:rsidRPr="00D54EFC">
              <w:rPr>
                <w:iCs/>
                <w:sz w:val="20"/>
              </w:rPr>
              <w:t>egion s</w:t>
            </w:r>
            <w:r w:rsidRPr="00D54EFC">
              <w:rPr>
                <w:i/>
                <w:sz w:val="20"/>
              </w:rPr>
              <w:t>r</w:t>
            </w:r>
            <w:r w:rsidRPr="00D54EFC">
              <w:rPr>
                <w:sz w:val="20"/>
              </w:rPr>
              <w:t xml:space="preserve">, </w:t>
            </w:r>
            <w:r w:rsidRPr="00D54EFC">
              <w:rPr>
                <w:iCs/>
                <w:sz w:val="20"/>
              </w:rPr>
              <w:t>expressed as a percentage.</w:t>
            </w:r>
          </w:p>
        </w:tc>
      </w:tr>
      <w:tr w:rsidR="00453A05" w:rsidRPr="00D54EFC" w14:paraId="360ED52B" w14:textId="77777777" w:rsidTr="00453A05">
        <w:trPr>
          <w:cantSplit/>
        </w:trPr>
        <w:tc>
          <w:tcPr>
            <w:tcW w:w="1388" w:type="pct"/>
          </w:tcPr>
          <w:p w14:paraId="72A2AA4E" w14:textId="77777777" w:rsidR="00453A05" w:rsidRPr="00D54EFC" w:rsidRDefault="00453A05" w:rsidP="00A66968">
            <w:pPr>
              <w:spacing w:after="60"/>
              <w:rPr>
                <w:iCs/>
                <w:sz w:val="20"/>
              </w:rPr>
            </w:pPr>
            <w:r w:rsidRPr="00D54EFC">
              <w:rPr>
                <w:iCs/>
                <w:sz w:val="20"/>
              </w:rPr>
              <w:t xml:space="preserve">SOLARCAP </w:t>
            </w:r>
            <w:r w:rsidRPr="00D54EFC">
              <w:rPr>
                <w:i/>
                <w:sz w:val="20"/>
                <w:vertAlign w:val="subscript"/>
              </w:rPr>
              <w:t xml:space="preserve">p, </w:t>
            </w:r>
            <w:r w:rsidRPr="00D54EFC">
              <w:rPr>
                <w:i/>
                <w:iCs/>
                <w:sz w:val="20"/>
                <w:vertAlign w:val="subscript"/>
              </w:rPr>
              <w:t>s, i, sr</w:t>
            </w:r>
          </w:p>
        </w:tc>
        <w:tc>
          <w:tcPr>
            <w:tcW w:w="349" w:type="pct"/>
          </w:tcPr>
          <w:p w14:paraId="656C5889" w14:textId="77777777" w:rsidR="00453A05" w:rsidRPr="00D54EFC" w:rsidRDefault="00453A05" w:rsidP="00A66968">
            <w:pPr>
              <w:spacing w:after="60"/>
              <w:rPr>
                <w:iCs/>
                <w:sz w:val="20"/>
              </w:rPr>
            </w:pPr>
            <w:r w:rsidRPr="00D54EFC">
              <w:rPr>
                <w:iCs/>
                <w:sz w:val="20"/>
              </w:rPr>
              <w:t>MW</w:t>
            </w:r>
          </w:p>
        </w:tc>
        <w:tc>
          <w:tcPr>
            <w:tcW w:w="3263" w:type="pct"/>
          </w:tcPr>
          <w:p w14:paraId="088D76AF" w14:textId="77777777" w:rsidR="00453A05" w:rsidRPr="00D54EFC" w:rsidRDefault="00453A05" w:rsidP="00A66968">
            <w:pPr>
              <w:spacing w:after="60"/>
              <w:rPr>
                <w:i/>
                <w:iCs/>
                <w:sz w:val="20"/>
              </w:rPr>
            </w:pPr>
            <w:r w:rsidRPr="00D54EFC">
              <w:rPr>
                <w:i/>
                <w:iCs/>
                <w:sz w:val="20"/>
              </w:rPr>
              <w:t>Available PVGR and Small Generator Capacity</w:t>
            </w:r>
            <w:r w:rsidRPr="00D54EFC">
              <w:rPr>
                <w:iCs/>
                <w:sz w:val="20"/>
              </w:rPr>
              <w:t xml:space="preserve">—The amount of PVGR capacity that is currently operational for Reserve Risk Period </w:t>
            </w:r>
            <w:r w:rsidRPr="00D54EFC">
              <w:rPr>
                <w:i/>
                <w:sz w:val="20"/>
              </w:rPr>
              <w:t>p</w:t>
            </w:r>
            <w:r w:rsidRPr="00D54EFC">
              <w:rPr>
                <w:iCs/>
                <w:sz w:val="20"/>
              </w:rPr>
              <w:t xml:space="preserve">, </w:t>
            </w:r>
            <w:r>
              <w:rPr>
                <w:iCs/>
                <w:sz w:val="20"/>
              </w:rPr>
              <w:t>s</w:t>
            </w:r>
            <w:r w:rsidRPr="00D54EFC">
              <w:rPr>
                <w:iCs/>
                <w:sz w:val="20"/>
              </w:rPr>
              <w:t xml:space="preserve">eason </w:t>
            </w:r>
            <w:r w:rsidRPr="00D54EFC">
              <w:rPr>
                <w:i/>
                <w:iCs/>
                <w:sz w:val="20"/>
              </w:rPr>
              <w:t>s,</w:t>
            </w:r>
            <w:r w:rsidRPr="00D54EFC">
              <w:rPr>
                <w:sz w:val="20"/>
              </w:rPr>
              <w:t xml:space="preserve"> </w:t>
            </w:r>
            <w:r>
              <w:rPr>
                <w:sz w:val="20"/>
              </w:rPr>
              <w:t>y</w:t>
            </w:r>
            <w:r w:rsidRPr="00D54EFC">
              <w:rPr>
                <w:iCs/>
                <w:sz w:val="20"/>
              </w:rPr>
              <w:t xml:space="preserve">ear </w:t>
            </w:r>
            <w:r w:rsidRPr="00D54EFC">
              <w:rPr>
                <w:i/>
                <w:iCs/>
                <w:sz w:val="20"/>
              </w:rPr>
              <w:t>i</w:t>
            </w:r>
            <w:r w:rsidRPr="00D54EFC">
              <w:rPr>
                <w:iCs/>
                <w:sz w:val="20"/>
              </w:rPr>
              <w:t xml:space="preserve">, and </w:t>
            </w:r>
            <w:r>
              <w:rPr>
                <w:iCs/>
                <w:sz w:val="20"/>
              </w:rPr>
              <w:t>r</w:t>
            </w:r>
            <w:r w:rsidRPr="00D54EFC">
              <w:rPr>
                <w:iCs/>
                <w:sz w:val="20"/>
              </w:rPr>
              <w:t xml:space="preserve">egion </w:t>
            </w:r>
            <w:r w:rsidRPr="00D54EFC">
              <w:rPr>
                <w:i/>
                <w:sz w:val="20"/>
              </w:rPr>
              <w:t>s</w:t>
            </w:r>
            <w:r w:rsidRPr="00D54EFC">
              <w:rPr>
                <w:i/>
                <w:iCs/>
                <w:sz w:val="20"/>
              </w:rPr>
              <w:t>r</w:t>
            </w:r>
            <w:r w:rsidRPr="00D54EFC">
              <w:rPr>
                <w:iCs/>
                <w:sz w:val="20"/>
              </w:rPr>
              <w:t xml:space="preserve">, multiplied by SOLARELCC </w:t>
            </w:r>
            <w:r w:rsidRPr="00D54EFC">
              <w:rPr>
                <w:i/>
                <w:sz w:val="20"/>
                <w:vertAlign w:val="subscript"/>
              </w:rPr>
              <w:t>p,</w:t>
            </w:r>
            <w:r w:rsidRPr="00D54EFC">
              <w:rPr>
                <w:iCs/>
                <w:sz w:val="20"/>
              </w:rPr>
              <w:t xml:space="preserve"> </w:t>
            </w:r>
            <w:r w:rsidRPr="00D54EFC">
              <w:rPr>
                <w:i/>
                <w:iCs/>
                <w:sz w:val="20"/>
                <w:vertAlign w:val="subscript"/>
              </w:rPr>
              <w:t>s, i, sr</w:t>
            </w:r>
            <w:r w:rsidRPr="00D54EFC">
              <w:rPr>
                <w:sz w:val="20"/>
              </w:rPr>
              <w:t xml:space="preserve">. </w:t>
            </w:r>
            <w:r>
              <w:rPr>
                <w:sz w:val="20"/>
              </w:rPr>
              <w:t xml:space="preserve"> </w:t>
            </w:r>
            <w:r w:rsidRPr="00D54EFC">
              <w:rPr>
                <w:sz w:val="20"/>
              </w:rPr>
              <w:t xml:space="preserve">Capacity is considered operational if it has an ERCOT Resource Commissioning Date or </w:t>
            </w:r>
            <w:r w:rsidRPr="00D54EFC">
              <w:rPr>
                <w:iCs/>
                <w:sz w:val="20"/>
              </w:rPr>
              <w:t xml:space="preserve">ERCOT has approved, or expects to approve, the capacity for grid synchronization by the start of </w:t>
            </w:r>
            <w:r>
              <w:rPr>
                <w:iCs/>
                <w:sz w:val="20"/>
              </w:rPr>
              <w:t>s</w:t>
            </w:r>
            <w:r w:rsidRPr="00D54EFC">
              <w:rPr>
                <w:iCs/>
                <w:sz w:val="20"/>
              </w:rPr>
              <w:t xml:space="preserve">eason </w:t>
            </w:r>
            <w:r w:rsidRPr="00D54EFC">
              <w:rPr>
                <w:i/>
                <w:iCs/>
                <w:sz w:val="20"/>
              </w:rPr>
              <w:t xml:space="preserve">s </w:t>
            </w:r>
            <w:r w:rsidRPr="00D54EFC">
              <w:rPr>
                <w:sz w:val="20"/>
              </w:rPr>
              <w:t xml:space="preserve">for </w:t>
            </w:r>
            <w:r>
              <w:rPr>
                <w:sz w:val="20"/>
              </w:rPr>
              <w:t>y</w:t>
            </w:r>
            <w:r w:rsidRPr="00D54EFC">
              <w:rPr>
                <w:sz w:val="20"/>
              </w:rPr>
              <w:t>ear</w:t>
            </w:r>
            <w:r w:rsidRPr="00D54EFC">
              <w:rPr>
                <w:iCs/>
                <w:sz w:val="20"/>
              </w:rPr>
              <w:t xml:space="preserve"> </w:t>
            </w:r>
            <w:r w:rsidRPr="00D54EFC">
              <w:rPr>
                <w:i/>
                <w:iCs/>
                <w:sz w:val="20"/>
              </w:rPr>
              <w:t>i</w:t>
            </w:r>
            <w:r w:rsidRPr="00D54EFC">
              <w:rPr>
                <w:sz w:val="20"/>
              </w:rPr>
              <w:t xml:space="preserve">. </w:t>
            </w:r>
            <w:r>
              <w:rPr>
                <w:sz w:val="20"/>
              </w:rPr>
              <w:t xml:space="preserve"> </w:t>
            </w:r>
            <w:r w:rsidRPr="00D54EFC">
              <w:rPr>
                <w:iCs/>
                <w:sz w:val="20"/>
              </w:rPr>
              <w:t>For solar resources classified as small generators in accordance with paragraph (3) of Planning Guide Section 5.2.1, capacity is considered operational once a Model Ready Date has been assigned to the resource.</w:t>
            </w:r>
          </w:p>
        </w:tc>
      </w:tr>
      <w:tr w:rsidR="00453A05" w:rsidRPr="00D54EFC" w14:paraId="550BE220" w14:textId="77777777" w:rsidTr="00453A05">
        <w:trPr>
          <w:cantSplit/>
        </w:trPr>
        <w:tc>
          <w:tcPr>
            <w:tcW w:w="1388" w:type="pct"/>
          </w:tcPr>
          <w:p w14:paraId="721491EF" w14:textId="77777777" w:rsidR="00453A05" w:rsidRPr="00D54EFC" w:rsidRDefault="00453A05" w:rsidP="00A66968">
            <w:pPr>
              <w:spacing w:after="60"/>
              <w:rPr>
                <w:iCs/>
                <w:sz w:val="20"/>
              </w:rPr>
            </w:pPr>
            <w:r w:rsidRPr="00D54EFC">
              <w:rPr>
                <w:sz w:val="20"/>
              </w:rPr>
              <w:lastRenderedPageBreak/>
              <w:t>ESRELCC</w:t>
            </w:r>
            <w:r w:rsidRPr="00D54EFC">
              <w:t xml:space="preserve"> </w:t>
            </w:r>
            <w:r w:rsidRPr="00D54EFC">
              <w:rPr>
                <w:i/>
                <w:iCs/>
                <w:sz w:val="20"/>
                <w:vertAlign w:val="subscript"/>
              </w:rPr>
              <w:t>p</w:t>
            </w:r>
            <w:r w:rsidRPr="00D54EFC">
              <w:rPr>
                <w:i/>
                <w:sz w:val="20"/>
                <w:vertAlign w:val="subscript"/>
              </w:rPr>
              <w:t>,</w:t>
            </w:r>
            <w:r w:rsidRPr="00D54EFC">
              <w:rPr>
                <w:i/>
                <w:iCs/>
                <w:sz w:val="20"/>
                <w:vertAlign w:val="subscript"/>
              </w:rPr>
              <w:t xml:space="preserve"> </w:t>
            </w:r>
            <w:r w:rsidRPr="00D54EFC">
              <w:rPr>
                <w:i/>
                <w:sz w:val="20"/>
                <w:vertAlign w:val="subscript"/>
              </w:rPr>
              <w:t>s, i</w:t>
            </w:r>
          </w:p>
        </w:tc>
        <w:tc>
          <w:tcPr>
            <w:tcW w:w="349" w:type="pct"/>
          </w:tcPr>
          <w:p w14:paraId="1A2F6A53" w14:textId="77777777" w:rsidR="00453A05" w:rsidRPr="00D54EFC" w:rsidRDefault="00453A05" w:rsidP="00A66968">
            <w:pPr>
              <w:spacing w:after="60"/>
              <w:rPr>
                <w:iCs/>
                <w:sz w:val="20"/>
              </w:rPr>
            </w:pPr>
            <w:r w:rsidRPr="00D54EFC">
              <w:rPr>
                <w:iCs/>
                <w:sz w:val="20"/>
              </w:rPr>
              <w:t>%</w:t>
            </w:r>
          </w:p>
        </w:tc>
        <w:tc>
          <w:tcPr>
            <w:tcW w:w="3263" w:type="pct"/>
          </w:tcPr>
          <w:p w14:paraId="280EA63B" w14:textId="1E46756F" w:rsidR="00453A05" w:rsidRPr="00D54EFC" w:rsidRDefault="00453A05" w:rsidP="00A66968">
            <w:pPr>
              <w:spacing w:after="60"/>
              <w:rPr>
                <w:i/>
                <w:iCs/>
                <w:sz w:val="20"/>
              </w:rPr>
            </w:pPr>
            <w:r>
              <w:rPr>
                <w:i/>
                <w:iCs/>
                <w:sz w:val="20"/>
              </w:rPr>
              <w:t>Effective Load Carrying Capability</w:t>
            </w:r>
            <w:r w:rsidRPr="00D54EFC">
              <w:rPr>
                <w:i/>
                <w:iCs/>
                <w:sz w:val="20"/>
              </w:rPr>
              <w:t xml:space="preserve"> for E</w:t>
            </w:r>
            <w:r>
              <w:rPr>
                <w:i/>
                <w:iCs/>
                <w:sz w:val="20"/>
              </w:rPr>
              <w:t>nergy Storage Resource</w:t>
            </w:r>
            <w:r w:rsidRPr="00D54EFC">
              <w:rPr>
                <w:i/>
                <w:iCs/>
                <w:sz w:val="20"/>
              </w:rPr>
              <w:t>s</w:t>
            </w:r>
            <w:r w:rsidRPr="00D54EFC">
              <w:rPr>
                <w:iCs/>
                <w:sz w:val="20"/>
              </w:rPr>
              <w:t>—The average</w:t>
            </w:r>
            <w:ins w:id="88" w:author="ERCOT" w:date="2026-01-07T11:59:00Z" w16du:dateUtc="2026-01-07T17:59:00Z">
              <w:r w:rsidR="00EB5FC5">
                <w:rPr>
                  <w:iCs/>
                  <w:sz w:val="20"/>
                </w:rPr>
                <w:t xml:space="preserve"> or marginal</w:t>
              </w:r>
            </w:ins>
            <w:r w:rsidRPr="00D54EFC">
              <w:rPr>
                <w:iCs/>
                <w:sz w:val="20"/>
              </w:rPr>
              <w:t xml:space="preserve"> ELCC</w:t>
            </w:r>
            <w:ins w:id="89" w:author="ERCOT" w:date="2026-01-07T11:59:00Z" w16du:dateUtc="2026-01-07T17:59:00Z">
              <w:r w:rsidR="00EB5FC5">
                <w:rPr>
                  <w:iCs/>
                  <w:sz w:val="20"/>
                </w:rPr>
                <w:t>, as appropriate,</w:t>
              </w:r>
            </w:ins>
            <w:r w:rsidRPr="00D54EFC">
              <w:rPr>
                <w:iCs/>
                <w:sz w:val="20"/>
              </w:rPr>
              <w:t xml:space="preserve"> for Reserve Risk Period </w:t>
            </w:r>
            <w:r w:rsidRPr="00D54EFC">
              <w:rPr>
                <w:i/>
                <w:sz w:val="20"/>
              </w:rPr>
              <w:t>p</w:t>
            </w:r>
            <w:r w:rsidRPr="00D54EFC">
              <w:rPr>
                <w:sz w:val="20"/>
              </w:rPr>
              <w:t xml:space="preserve">, </w:t>
            </w:r>
            <w:r>
              <w:rPr>
                <w:sz w:val="20"/>
              </w:rPr>
              <w:t>s</w:t>
            </w:r>
            <w:r w:rsidRPr="00D54EFC">
              <w:rPr>
                <w:iCs/>
                <w:sz w:val="20"/>
              </w:rPr>
              <w:t xml:space="preserve">eason </w:t>
            </w:r>
            <w:r w:rsidRPr="00D54EFC">
              <w:rPr>
                <w:i/>
                <w:sz w:val="20"/>
              </w:rPr>
              <w:t>s</w:t>
            </w:r>
            <w:r w:rsidRPr="00D54EFC">
              <w:rPr>
                <w:iCs/>
                <w:sz w:val="20"/>
              </w:rPr>
              <w:t xml:space="preserve">, and </w:t>
            </w:r>
            <w:r>
              <w:rPr>
                <w:iCs/>
                <w:sz w:val="20"/>
              </w:rPr>
              <w:t>y</w:t>
            </w:r>
            <w:r w:rsidRPr="00D54EFC">
              <w:rPr>
                <w:iCs/>
                <w:sz w:val="20"/>
              </w:rPr>
              <w:t xml:space="preserve">ear </w:t>
            </w:r>
            <w:r w:rsidRPr="00D54EFC">
              <w:rPr>
                <w:i/>
                <w:sz w:val="20"/>
              </w:rPr>
              <w:t>i</w:t>
            </w:r>
            <w:r w:rsidRPr="00D54EFC">
              <w:rPr>
                <w:iCs/>
                <w:sz w:val="20"/>
              </w:rPr>
              <w:t>, expressed as a percentage.</w:t>
            </w:r>
          </w:p>
        </w:tc>
      </w:tr>
      <w:tr w:rsidR="00453A05" w:rsidRPr="00D54EFC" w14:paraId="6C2D9E4E" w14:textId="77777777" w:rsidTr="00453A05">
        <w:trPr>
          <w:cantSplit/>
        </w:trPr>
        <w:tc>
          <w:tcPr>
            <w:tcW w:w="1388" w:type="pct"/>
          </w:tcPr>
          <w:p w14:paraId="43EEC469" w14:textId="77777777" w:rsidR="00453A05" w:rsidRPr="00D54EFC" w:rsidRDefault="00453A05" w:rsidP="00A66968">
            <w:pPr>
              <w:spacing w:after="60"/>
              <w:rPr>
                <w:iCs/>
                <w:sz w:val="20"/>
              </w:rPr>
            </w:pPr>
            <w:r w:rsidRPr="00D54EFC">
              <w:rPr>
                <w:sz w:val="20"/>
              </w:rPr>
              <w:t>ESRCAP</w:t>
            </w:r>
            <w:r w:rsidRPr="00D54EFC">
              <w:t xml:space="preserve"> </w:t>
            </w:r>
            <w:r w:rsidRPr="00D54EFC">
              <w:rPr>
                <w:i/>
                <w:iCs/>
                <w:sz w:val="20"/>
                <w:vertAlign w:val="subscript"/>
              </w:rPr>
              <w:t>p</w:t>
            </w:r>
            <w:r w:rsidRPr="00D54EFC">
              <w:rPr>
                <w:i/>
                <w:sz w:val="20"/>
                <w:vertAlign w:val="subscript"/>
              </w:rPr>
              <w:t>, s, i</w:t>
            </w:r>
          </w:p>
        </w:tc>
        <w:tc>
          <w:tcPr>
            <w:tcW w:w="349" w:type="pct"/>
          </w:tcPr>
          <w:p w14:paraId="39F1C15E" w14:textId="77777777" w:rsidR="00453A05" w:rsidRPr="00D54EFC" w:rsidRDefault="00453A05" w:rsidP="00A66968">
            <w:pPr>
              <w:spacing w:after="60"/>
              <w:rPr>
                <w:iCs/>
                <w:sz w:val="20"/>
              </w:rPr>
            </w:pPr>
            <w:r w:rsidRPr="00D54EFC">
              <w:rPr>
                <w:iCs/>
                <w:sz w:val="20"/>
              </w:rPr>
              <w:t>%</w:t>
            </w:r>
          </w:p>
        </w:tc>
        <w:tc>
          <w:tcPr>
            <w:tcW w:w="3263" w:type="pct"/>
          </w:tcPr>
          <w:p w14:paraId="0A940918" w14:textId="77777777" w:rsidR="00453A05" w:rsidRPr="00D54EFC" w:rsidRDefault="00453A05" w:rsidP="00A66968">
            <w:pPr>
              <w:spacing w:after="60"/>
              <w:rPr>
                <w:i/>
                <w:iCs/>
                <w:sz w:val="20"/>
              </w:rPr>
            </w:pPr>
            <w:r w:rsidRPr="00D54EFC">
              <w:rPr>
                <w:i/>
                <w:iCs/>
                <w:sz w:val="20"/>
              </w:rPr>
              <w:t xml:space="preserve">Available </w:t>
            </w:r>
            <w:r>
              <w:rPr>
                <w:i/>
                <w:iCs/>
                <w:sz w:val="20"/>
              </w:rPr>
              <w:t>Energy Storage Resource</w:t>
            </w:r>
            <w:r w:rsidRPr="00D54EFC">
              <w:rPr>
                <w:i/>
                <w:iCs/>
                <w:sz w:val="20"/>
              </w:rPr>
              <w:t xml:space="preserve"> Capacity</w:t>
            </w:r>
            <w:r w:rsidRPr="00D54EFC">
              <w:rPr>
                <w:iCs/>
                <w:sz w:val="20"/>
              </w:rPr>
              <w:t xml:space="preserve">—The amount of ESR capacity by Reserve Risk Period </w:t>
            </w:r>
            <w:r w:rsidRPr="00160D80">
              <w:rPr>
                <w:i/>
                <w:iCs/>
                <w:sz w:val="20"/>
              </w:rPr>
              <w:t>p</w:t>
            </w:r>
            <w:r w:rsidRPr="00D54EFC">
              <w:rPr>
                <w:sz w:val="20"/>
              </w:rPr>
              <w:t xml:space="preserve">, </w:t>
            </w:r>
            <w:r>
              <w:rPr>
                <w:iCs/>
                <w:sz w:val="20"/>
              </w:rPr>
              <w:t>s</w:t>
            </w:r>
            <w:r w:rsidRPr="00D54EFC">
              <w:rPr>
                <w:iCs/>
                <w:sz w:val="20"/>
              </w:rPr>
              <w:t xml:space="preserve">eason </w:t>
            </w:r>
            <w:r w:rsidRPr="00D54EFC">
              <w:rPr>
                <w:i/>
                <w:sz w:val="20"/>
              </w:rPr>
              <w:t>s</w:t>
            </w:r>
            <w:r w:rsidRPr="00D54EFC">
              <w:rPr>
                <w:iCs/>
                <w:sz w:val="20"/>
              </w:rPr>
              <w:t xml:space="preserve">, and </w:t>
            </w:r>
            <w:r>
              <w:rPr>
                <w:iCs/>
                <w:sz w:val="20"/>
              </w:rPr>
              <w:t>y</w:t>
            </w:r>
            <w:r w:rsidRPr="00D54EFC">
              <w:rPr>
                <w:iCs/>
                <w:sz w:val="20"/>
              </w:rPr>
              <w:t xml:space="preserve">ear </w:t>
            </w:r>
            <w:r w:rsidRPr="00160D80">
              <w:rPr>
                <w:i/>
                <w:sz w:val="20"/>
              </w:rPr>
              <w:t>i</w:t>
            </w:r>
            <w:r w:rsidRPr="00D54EFC">
              <w:rPr>
                <w:iCs/>
                <w:sz w:val="20"/>
              </w:rPr>
              <w:t xml:space="preserve"> that is currently operational, multiplied by ESRELCC </w:t>
            </w:r>
            <w:r w:rsidRPr="00D54EFC">
              <w:rPr>
                <w:i/>
                <w:sz w:val="20"/>
                <w:vertAlign w:val="subscript"/>
              </w:rPr>
              <w:t xml:space="preserve">p, r, </w:t>
            </w:r>
            <w:r w:rsidRPr="00D54EFC">
              <w:rPr>
                <w:i/>
                <w:iCs/>
                <w:sz w:val="20"/>
                <w:vertAlign w:val="subscript"/>
              </w:rPr>
              <w:t>s, i</w:t>
            </w:r>
            <w:r w:rsidRPr="00D54EFC">
              <w:rPr>
                <w:i/>
                <w:iCs/>
                <w:sz w:val="20"/>
              </w:rPr>
              <w:t>.</w:t>
            </w:r>
            <w:r w:rsidRPr="00D54EFC">
              <w:rPr>
                <w:sz w:val="20"/>
              </w:rPr>
              <w:t xml:space="preserve"> </w:t>
            </w:r>
            <w:r>
              <w:rPr>
                <w:sz w:val="20"/>
              </w:rPr>
              <w:t xml:space="preserve"> </w:t>
            </w:r>
            <w:r w:rsidRPr="00D54EFC">
              <w:rPr>
                <w:sz w:val="20"/>
              </w:rPr>
              <w:t xml:space="preserve">Capacity is considered operational if it has an ERCOT Resource Commissioning Date or </w:t>
            </w:r>
            <w:r w:rsidRPr="00D54EFC">
              <w:rPr>
                <w:iCs/>
                <w:sz w:val="20"/>
              </w:rPr>
              <w:t xml:space="preserve">ERCOT has approved, or expects to approve, the capacity for grid synchronization by the start of </w:t>
            </w:r>
            <w:r>
              <w:rPr>
                <w:iCs/>
                <w:sz w:val="20"/>
              </w:rPr>
              <w:t>s</w:t>
            </w:r>
            <w:r w:rsidRPr="00D54EFC">
              <w:rPr>
                <w:iCs/>
                <w:sz w:val="20"/>
              </w:rPr>
              <w:t xml:space="preserve">eason </w:t>
            </w:r>
            <w:r w:rsidRPr="00D54EFC">
              <w:rPr>
                <w:i/>
                <w:iCs/>
                <w:sz w:val="20"/>
              </w:rPr>
              <w:t xml:space="preserve">s </w:t>
            </w:r>
            <w:r w:rsidRPr="00D54EFC">
              <w:rPr>
                <w:sz w:val="20"/>
              </w:rPr>
              <w:t xml:space="preserve">for </w:t>
            </w:r>
            <w:r>
              <w:rPr>
                <w:sz w:val="20"/>
              </w:rPr>
              <w:t>y</w:t>
            </w:r>
            <w:r w:rsidRPr="00D54EFC">
              <w:rPr>
                <w:sz w:val="20"/>
              </w:rPr>
              <w:t>ear</w:t>
            </w:r>
            <w:r w:rsidRPr="00D54EFC">
              <w:rPr>
                <w:iCs/>
                <w:sz w:val="20"/>
              </w:rPr>
              <w:t xml:space="preserve"> </w:t>
            </w:r>
            <w:r w:rsidRPr="00D54EFC">
              <w:rPr>
                <w:i/>
                <w:iCs/>
                <w:sz w:val="20"/>
              </w:rPr>
              <w:t>i</w:t>
            </w:r>
            <w:r w:rsidRPr="00D54EFC">
              <w:rPr>
                <w:sz w:val="20"/>
              </w:rPr>
              <w:t>.</w:t>
            </w:r>
            <w:r w:rsidRPr="00D54EFC">
              <w:rPr>
                <w:iCs/>
                <w:sz w:val="20"/>
              </w:rPr>
              <w:t xml:space="preserve"> </w:t>
            </w:r>
            <w:r>
              <w:rPr>
                <w:iCs/>
                <w:sz w:val="20"/>
              </w:rPr>
              <w:t xml:space="preserve"> </w:t>
            </w:r>
            <w:r w:rsidRPr="00D54EFC">
              <w:rPr>
                <w:iCs/>
                <w:sz w:val="20"/>
              </w:rPr>
              <w:t>For ESRs classified as small generators in accordance with paragraph (3) of Planning Guide Section 5.2.1, capacity is considered operational once a Model Ready Date has been assigned to the resource.</w:t>
            </w:r>
          </w:p>
        </w:tc>
      </w:tr>
      <w:tr w:rsidR="00453A05" w:rsidRPr="00D54EFC" w14:paraId="2C6C99FC" w14:textId="77777777" w:rsidTr="00453A05">
        <w:trPr>
          <w:cantSplit/>
        </w:trPr>
        <w:tc>
          <w:tcPr>
            <w:tcW w:w="1388" w:type="pct"/>
          </w:tcPr>
          <w:p w14:paraId="2D1F0635" w14:textId="77777777" w:rsidR="00453A05" w:rsidRPr="00D54EFC" w:rsidRDefault="00453A05" w:rsidP="00A66968">
            <w:pPr>
              <w:spacing w:after="60"/>
              <w:rPr>
                <w:iCs/>
                <w:sz w:val="20"/>
              </w:rPr>
            </w:pPr>
            <w:r w:rsidRPr="00D54EFC">
              <w:rPr>
                <w:iCs/>
                <w:sz w:val="20"/>
              </w:rPr>
              <w:t xml:space="preserve">RMRCAP </w:t>
            </w:r>
            <w:r w:rsidRPr="00D54EFC">
              <w:rPr>
                <w:bCs/>
                <w:i/>
                <w:iCs/>
                <w:sz w:val="20"/>
                <w:vertAlign w:val="subscript"/>
              </w:rPr>
              <w:t>s, i</w:t>
            </w:r>
          </w:p>
        </w:tc>
        <w:tc>
          <w:tcPr>
            <w:tcW w:w="349" w:type="pct"/>
          </w:tcPr>
          <w:p w14:paraId="1A3DDA13" w14:textId="77777777" w:rsidR="00453A05" w:rsidRPr="00D54EFC" w:rsidRDefault="00453A05" w:rsidP="00A66968">
            <w:pPr>
              <w:spacing w:after="60"/>
              <w:rPr>
                <w:iCs/>
                <w:sz w:val="20"/>
              </w:rPr>
            </w:pPr>
            <w:r w:rsidRPr="00D54EFC">
              <w:rPr>
                <w:iCs/>
                <w:sz w:val="20"/>
              </w:rPr>
              <w:t>MW</w:t>
            </w:r>
          </w:p>
        </w:tc>
        <w:tc>
          <w:tcPr>
            <w:tcW w:w="3263" w:type="pct"/>
          </w:tcPr>
          <w:p w14:paraId="51E3D4EE" w14:textId="77777777" w:rsidR="00453A05" w:rsidRPr="00D54EFC" w:rsidRDefault="00453A05" w:rsidP="00A66968">
            <w:pPr>
              <w:spacing w:after="60"/>
              <w:rPr>
                <w:iCs/>
                <w:sz w:val="20"/>
              </w:rPr>
            </w:pPr>
            <w:r w:rsidRPr="00D54EFC">
              <w:rPr>
                <w:i/>
                <w:iCs/>
                <w:sz w:val="20"/>
              </w:rPr>
              <w:t>Seasonal Net Max Sustainable Rating for Generation Resource providing RMR Service</w:t>
            </w:r>
            <w:r w:rsidRPr="00D54EFC">
              <w:rPr>
                <w:iCs/>
                <w:sz w:val="20"/>
              </w:rPr>
              <w:t xml:space="preserve">—The Seasonal net maximum sustainable rating for </w:t>
            </w:r>
            <w:r>
              <w:rPr>
                <w:iCs/>
                <w:sz w:val="20"/>
              </w:rPr>
              <w:t>s</w:t>
            </w:r>
            <w:r w:rsidRPr="00D54EFC">
              <w:rPr>
                <w:iCs/>
                <w:sz w:val="20"/>
              </w:rPr>
              <w:t xml:space="preserve">eason </w:t>
            </w:r>
            <w:r w:rsidRPr="00D54EFC">
              <w:rPr>
                <w:i/>
                <w:iCs/>
                <w:sz w:val="20"/>
              </w:rPr>
              <w:t>s</w:t>
            </w:r>
            <w:r w:rsidRPr="00D54EFC">
              <w:rPr>
                <w:iCs/>
                <w:sz w:val="20"/>
              </w:rPr>
              <w:t xml:space="preserve"> as reported in the RIOO system for each Generation Resource providing RMR Service for the </w:t>
            </w:r>
            <w:r>
              <w:rPr>
                <w:iCs/>
                <w:sz w:val="20"/>
              </w:rPr>
              <w:t>y</w:t>
            </w:r>
            <w:r w:rsidRPr="00D54EFC">
              <w:rPr>
                <w:iCs/>
                <w:sz w:val="20"/>
              </w:rPr>
              <w:t xml:space="preserve">ear </w:t>
            </w:r>
            <w:r w:rsidRPr="00D54EFC">
              <w:rPr>
                <w:i/>
                <w:iCs/>
                <w:sz w:val="20"/>
              </w:rPr>
              <w:t>i</w:t>
            </w:r>
            <w:r w:rsidRPr="00D54EFC">
              <w:rPr>
                <w:iCs/>
                <w:sz w:val="20"/>
              </w:rPr>
              <w:t xml:space="preserve"> until the approved exit strategy for the RMR Resource is expected to be completed.</w:t>
            </w:r>
            <w:r w:rsidRPr="00D54EFC">
              <w:rPr>
                <w:i/>
                <w:iCs/>
                <w:sz w:val="20"/>
              </w:rPr>
              <w:t xml:space="preserve">  </w:t>
            </w:r>
          </w:p>
        </w:tc>
      </w:tr>
      <w:tr w:rsidR="00453A05" w:rsidRPr="00D54EFC" w14:paraId="142D1BA6" w14:textId="77777777" w:rsidTr="00453A05">
        <w:trPr>
          <w:cantSplit/>
        </w:trPr>
        <w:tc>
          <w:tcPr>
            <w:tcW w:w="1388" w:type="pct"/>
          </w:tcPr>
          <w:p w14:paraId="5D5C251F" w14:textId="77777777" w:rsidR="00453A05" w:rsidRPr="00D54EFC" w:rsidRDefault="00453A05" w:rsidP="00A66968">
            <w:pPr>
              <w:spacing w:after="60"/>
              <w:rPr>
                <w:iCs/>
                <w:sz w:val="20"/>
              </w:rPr>
            </w:pPr>
            <w:r w:rsidRPr="00D54EFC">
              <w:rPr>
                <w:iCs/>
                <w:sz w:val="20"/>
              </w:rPr>
              <w:t xml:space="preserve">DCTIEPEAKPCT </w:t>
            </w:r>
            <w:r w:rsidRPr="00D54EFC">
              <w:rPr>
                <w:i/>
                <w:iCs/>
                <w:sz w:val="20"/>
                <w:vertAlign w:val="subscript"/>
              </w:rPr>
              <w:t>s</w:t>
            </w:r>
          </w:p>
        </w:tc>
        <w:tc>
          <w:tcPr>
            <w:tcW w:w="349" w:type="pct"/>
          </w:tcPr>
          <w:p w14:paraId="33090887" w14:textId="77777777" w:rsidR="00453A05" w:rsidRPr="00D54EFC" w:rsidRDefault="00453A05" w:rsidP="00A66968">
            <w:pPr>
              <w:spacing w:after="60"/>
              <w:rPr>
                <w:iCs/>
                <w:sz w:val="20"/>
              </w:rPr>
            </w:pPr>
            <w:r w:rsidRPr="00D54EFC">
              <w:rPr>
                <w:iCs/>
                <w:sz w:val="20"/>
              </w:rPr>
              <w:t>%</w:t>
            </w:r>
          </w:p>
        </w:tc>
        <w:tc>
          <w:tcPr>
            <w:tcW w:w="3263" w:type="pct"/>
          </w:tcPr>
          <w:p w14:paraId="7C98FCF4" w14:textId="77777777" w:rsidR="00453A05" w:rsidRPr="00D54EFC" w:rsidRDefault="00453A05" w:rsidP="00A66968">
            <w:pPr>
              <w:spacing w:after="60"/>
              <w:rPr>
                <w:i/>
                <w:iCs/>
                <w:sz w:val="20"/>
              </w:rPr>
            </w:pPr>
            <w:r w:rsidRPr="00D54EFC">
              <w:rPr>
                <w:i/>
                <w:iCs/>
                <w:sz w:val="20"/>
              </w:rPr>
              <w:t>Seasonal Net Import Capacity for existing DC Tie Resources as a Percent of Installed DC Tie Capacity</w:t>
            </w:r>
            <w:r w:rsidRPr="00D54EFC">
              <w:rPr>
                <w:iCs/>
                <w:sz w:val="20"/>
              </w:rPr>
              <w:t xml:space="preserve">—The average net emergency DC Tie imports for </w:t>
            </w:r>
            <w:r>
              <w:rPr>
                <w:iCs/>
                <w:sz w:val="20"/>
              </w:rPr>
              <w:t>s</w:t>
            </w:r>
            <w:r w:rsidRPr="00D54EFC">
              <w:rPr>
                <w:iCs/>
                <w:sz w:val="20"/>
              </w:rPr>
              <w:t xml:space="preserve">eason </w:t>
            </w:r>
            <w:r w:rsidRPr="00D54EFC">
              <w:rPr>
                <w:i/>
                <w:iCs/>
                <w:sz w:val="20"/>
              </w:rPr>
              <w:t>s</w:t>
            </w:r>
            <w:r w:rsidRPr="00D54EFC">
              <w:rPr>
                <w:iCs/>
                <w:sz w:val="20"/>
              </w:rPr>
              <w:t xml:space="preserve">, divided by the total installed DC Tie capacity for </w:t>
            </w:r>
            <w:r>
              <w:rPr>
                <w:iCs/>
                <w:sz w:val="20"/>
              </w:rPr>
              <w:t>s</w:t>
            </w:r>
            <w:r w:rsidRPr="00D54EFC">
              <w:rPr>
                <w:iCs/>
                <w:sz w:val="20"/>
              </w:rPr>
              <w:t xml:space="preserve">eason </w:t>
            </w:r>
            <w:r w:rsidRPr="00D54EFC">
              <w:rPr>
                <w:i/>
                <w:iCs/>
                <w:sz w:val="20"/>
              </w:rPr>
              <w:t>s</w:t>
            </w:r>
            <w:r w:rsidRPr="00D54EFC">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453A05" w:rsidRPr="00D54EFC" w14:paraId="20029D58" w14:textId="77777777" w:rsidTr="00453A05">
        <w:trPr>
          <w:cantSplit/>
        </w:trPr>
        <w:tc>
          <w:tcPr>
            <w:tcW w:w="1388" w:type="pct"/>
          </w:tcPr>
          <w:p w14:paraId="218A5E49" w14:textId="77777777" w:rsidR="00453A05" w:rsidRPr="00D54EFC" w:rsidRDefault="00453A05" w:rsidP="00A66968">
            <w:pPr>
              <w:spacing w:after="60"/>
              <w:rPr>
                <w:iCs/>
                <w:sz w:val="20"/>
              </w:rPr>
            </w:pPr>
            <w:r w:rsidRPr="00D54EFC">
              <w:rPr>
                <w:iCs/>
                <w:sz w:val="20"/>
              </w:rPr>
              <w:t xml:space="preserve">DCTIECAP </w:t>
            </w:r>
            <w:r w:rsidRPr="00D54EFC">
              <w:rPr>
                <w:i/>
                <w:iCs/>
                <w:sz w:val="20"/>
                <w:vertAlign w:val="subscript"/>
              </w:rPr>
              <w:t>s</w:t>
            </w:r>
          </w:p>
        </w:tc>
        <w:tc>
          <w:tcPr>
            <w:tcW w:w="349" w:type="pct"/>
          </w:tcPr>
          <w:p w14:paraId="544FEC16" w14:textId="77777777" w:rsidR="00453A05" w:rsidRPr="00D54EFC" w:rsidRDefault="00453A05" w:rsidP="00A66968">
            <w:pPr>
              <w:spacing w:after="60"/>
              <w:rPr>
                <w:iCs/>
                <w:sz w:val="20"/>
              </w:rPr>
            </w:pPr>
            <w:r w:rsidRPr="00D54EFC">
              <w:rPr>
                <w:iCs/>
                <w:sz w:val="20"/>
              </w:rPr>
              <w:t>MW</w:t>
            </w:r>
          </w:p>
        </w:tc>
        <w:tc>
          <w:tcPr>
            <w:tcW w:w="3263" w:type="pct"/>
          </w:tcPr>
          <w:p w14:paraId="1920F278" w14:textId="77777777" w:rsidR="00453A05" w:rsidRPr="00D54EFC" w:rsidRDefault="00453A05" w:rsidP="00A66968">
            <w:pPr>
              <w:spacing w:after="60"/>
              <w:rPr>
                <w:iCs/>
                <w:sz w:val="20"/>
              </w:rPr>
            </w:pPr>
            <w:r w:rsidRPr="00D54EFC">
              <w:rPr>
                <w:i/>
                <w:iCs/>
                <w:sz w:val="20"/>
              </w:rPr>
              <w:t>Expected Existing DC Tie Capacity Available under Emergency Conditions</w:t>
            </w:r>
            <w:r w:rsidRPr="00D54EFC">
              <w:rPr>
                <w:iCs/>
                <w:sz w:val="20"/>
              </w:rPr>
              <w:t>—DCTIEPEAKPCT</w:t>
            </w:r>
            <w:r w:rsidRPr="00D54EFC">
              <w:rPr>
                <w:iCs/>
                <w:sz w:val="20"/>
                <w:vertAlign w:val="subscript"/>
              </w:rPr>
              <w:t xml:space="preserve"> </w:t>
            </w:r>
            <w:r w:rsidRPr="00D54EFC">
              <w:rPr>
                <w:i/>
                <w:iCs/>
                <w:sz w:val="20"/>
                <w:vertAlign w:val="subscript"/>
              </w:rPr>
              <w:t>s</w:t>
            </w:r>
            <w:r w:rsidRPr="00D54EFC">
              <w:rPr>
                <w:iCs/>
                <w:sz w:val="20"/>
              </w:rPr>
              <w:t xml:space="preserve"> multiplied by the installed DC Tie capacity available for </w:t>
            </w:r>
            <w:r>
              <w:rPr>
                <w:iCs/>
                <w:sz w:val="20"/>
              </w:rPr>
              <w:t>s</w:t>
            </w:r>
            <w:r w:rsidRPr="00D54EFC">
              <w:rPr>
                <w:iCs/>
                <w:sz w:val="20"/>
              </w:rPr>
              <w:t xml:space="preserve">eason </w:t>
            </w:r>
            <w:r w:rsidRPr="00D54EFC">
              <w:rPr>
                <w:i/>
                <w:iCs/>
                <w:sz w:val="20"/>
              </w:rPr>
              <w:t>s</w:t>
            </w:r>
            <w:r w:rsidRPr="00D54EFC">
              <w:rPr>
                <w:iCs/>
                <w:sz w:val="20"/>
              </w:rPr>
              <w:t>, adjusted for any known capacity transfer limitations.</w:t>
            </w:r>
          </w:p>
        </w:tc>
      </w:tr>
      <w:tr w:rsidR="00453A05" w:rsidRPr="00D54EFC" w14:paraId="23197881" w14:textId="77777777" w:rsidTr="00453A05">
        <w:trPr>
          <w:cantSplit/>
        </w:trPr>
        <w:tc>
          <w:tcPr>
            <w:tcW w:w="1388" w:type="pct"/>
          </w:tcPr>
          <w:p w14:paraId="1F5AF1D7" w14:textId="77777777" w:rsidR="00453A05" w:rsidRPr="00D54EFC" w:rsidRDefault="00453A05" w:rsidP="00A66968">
            <w:pPr>
              <w:spacing w:after="60"/>
              <w:rPr>
                <w:iCs/>
                <w:sz w:val="20"/>
              </w:rPr>
            </w:pPr>
            <w:r w:rsidRPr="00D54EFC">
              <w:rPr>
                <w:iCs/>
                <w:sz w:val="20"/>
              </w:rPr>
              <w:t xml:space="preserve">PLANDCTIECAP </w:t>
            </w:r>
            <w:r w:rsidRPr="00D54EFC">
              <w:rPr>
                <w:i/>
                <w:iCs/>
                <w:sz w:val="20"/>
                <w:vertAlign w:val="subscript"/>
              </w:rPr>
              <w:t>s</w:t>
            </w:r>
          </w:p>
        </w:tc>
        <w:tc>
          <w:tcPr>
            <w:tcW w:w="349" w:type="pct"/>
          </w:tcPr>
          <w:p w14:paraId="7EFC99C5" w14:textId="77777777" w:rsidR="00453A05" w:rsidRPr="00D54EFC" w:rsidRDefault="00453A05" w:rsidP="00A66968">
            <w:pPr>
              <w:spacing w:after="60"/>
              <w:rPr>
                <w:iCs/>
                <w:sz w:val="20"/>
              </w:rPr>
            </w:pPr>
            <w:r w:rsidRPr="00D54EFC">
              <w:rPr>
                <w:iCs/>
                <w:sz w:val="20"/>
              </w:rPr>
              <w:t>MW</w:t>
            </w:r>
          </w:p>
        </w:tc>
        <w:tc>
          <w:tcPr>
            <w:tcW w:w="3263" w:type="pct"/>
          </w:tcPr>
          <w:p w14:paraId="3BA42483" w14:textId="77777777" w:rsidR="00453A05" w:rsidRPr="00D54EFC" w:rsidRDefault="00453A05" w:rsidP="00A66968">
            <w:pPr>
              <w:spacing w:after="60"/>
              <w:rPr>
                <w:i/>
                <w:iCs/>
                <w:sz w:val="20"/>
              </w:rPr>
            </w:pPr>
            <w:r w:rsidRPr="00D54EFC">
              <w:rPr>
                <w:i/>
                <w:iCs/>
                <w:sz w:val="20"/>
              </w:rPr>
              <w:t>Expected Planned DC Tie Capacity Available under Emergency Conditions</w:t>
            </w:r>
            <w:r w:rsidRPr="00D54EFC">
              <w:rPr>
                <w:iCs/>
                <w:sz w:val="20"/>
              </w:rPr>
              <w:t>—DCTIEPEAKPCT</w:t>
            </w:r>
            <w:r w:rsidRPr="00D54EFC">
              <w:rPr>
                <w:iCs/>
                <w:sz w:val="20"/>
                <w:vertAlign w:val="subscript"/>
              </w:rPr>
              <w:t xml:space="preserve"> </w:t>
            </w:r>
            <w:r w:rsidRPr="00D54EFC">
              <w:rPr>
                <w:i/>
                <w:iCs/>
                <w:sz w:val="20"/>
                <w:vertAlign w:val="subscript"/>
              </w:rPr>
              <w:t>s</w:t>
            </w:r>
            <w:r w:rsidRPr="00D54EFC">
              <w:rPr>
                <w:iCs/>
                <w:sz w:val="20"/>
              </w:rPr>
              <w:t xml:space="preserve"> multiplied by the maximum peak import capacity of planned DC Tie projects included in the most recent Steady State Working Group (SSWG) base cases, for </w:t>
            </w:r>
            <w:r>
              <w:rPr>
                <w:iCs/>
                <w:sz w:val="20"/>
              </w:rPr>
              <w:t>s</w:t>
            </w:r>
            <w:r w:rsidRPr="00D54EFC">
              <w:rPr>
                <w:iCs/>
                <w:sz w:val="20"/>
              </w:rPr>
              <w:t xml:space="preserve">eason </w:t>
            </w:r>
            <w:r w:rsidRPr="00D54EFC">
              <w:rPr>
                <w:i/>
                <w:iCs/>
                <w:sz w:val="20"/>
              </w:rPr>
              <w:t>s</w:t>
            </w:r>
            <w:r w:rsidRPr="00D54EFC">
              <w:rPr>
                <w:iCs/>
                <w:sz w:val="20"/>
              </w:rPr>
              <w:t>.  The import capacity may be adjusted to reflect known capacity transfer limitations indicated by transmission studies.</w:t>
            </w:r>
          </w:p>
        </w:tc>
      </w:tr>
      <w:tr w:rsidR="00453A05" w:rsidRPr="00D54EFC" w14:paraId="19663A98" w14:textId="77777777" w:rsidTr="00453A05">
        <w:trPr>
          <w:cantSplit/>
        </w:trPr>
        <w:tc>
          <w:tcPr>
            <w:tcW w:w="1388" w:type="pct"/>
          </w:tcPr>
          <w:p w14:paraId="2330A835" w14:textId="77777777" w:rsidR="00453A05" w:rsidRPr="00D54EFC" w:rsidRDefault="00453A05" w:rsidP="00A66968">
            <w:pPr>
              <w:spacing w:after="60"/>
              <w:rPr>
                <w:iCs/>
                <w:sz w:val="20"/>
              </w:rPr>
            </w:pPr>
            <w:r w:rsidRPr="00D54EFC">
              <w:rPr>
                <w:iCs/>
                <w:sz w:val="20"/>
              </w:rPr>
              <w:t xml:space="preserve">SWITCHCAP </w:t>
            </w:r>
            <w:r w:rsidRPr="00D54EFC">
              <w:rPr>
                <w:bCs/>
                <w:i/>
                <w:iCs/>
                <w:sz w:val="20"/>
                <w:vertAlign w:val="subscript"/>
              </w:rPr>
              <w:t>s, i</w:t>
            </w:r>
          </w:p>
        </w:tc>
        <w:tc>
          <w:tcPr>
            <w:tcW w:w="349" w:type="pct"/>
          </w:tcPr>
          <w:p w14:paraId="1CB1CDB3" w14:textId="77777777" w:rsidR="00453A05" w:rsidRPr="00D54EFC" w:rsidRDefault="00453A05" w:rsidP="00A66968">
            <w:pPr>
              <w:spacing w:after="60"/>
              <w:rPr>
                <w:iCs/>
                <w:sz w:val="20"/>
              </w:rPr>
            </w:pPr>
            <w:r w:rsidRPr="00D54EFC">
              <w:rPr>
                <w:iCs/>
                <w:sz w:val="20"/>
              </w:rPr>
              <w:t>MW</w:t>
            </w:r>
          </w:p>
        </w:tc>
        <w:tc>
          <w:tcPr>
            <w:tcW w:w="3263" w:type="pct"/>
          </w:tcPr>
          <w:p w14:paraId="6C2D1AB3" w14:textId="77777777" w:rsidR="00453A05" w:rsidRPr="00D54EFC" w:rsidRDefault="00453A05" w:rsidP="00A66968">
            <w:pPr>
              <w:spacing w:after="60"/>
              <w:rPr>
                <w:iCs/>
                <w:sz w:val="20"/>
              </w:rPr>
            </w:pPr>
            <w:r w:rsidRPr="00D54EFC">
              <w:rPr>
                <w:i/>
                <w:iCs/>
                <w:sz w:val="20"/>
              </w:rPr>
              <w:t>Seasonal Net Max Sustainable Rating for Switchable Generation Resources</w:t>
            </w:r>
            <w:r w:rsidRPr="00D54EFC">
              <w:rPr>
                <w:iCs/>
                <w:sz w:val="20"/>
              </w:rPr>
              <w:t xml:space="preserve">—The Seasonal net maximum sustainable rating for </w:t>
            </w:r>
            <w:r>
              <w:rPr>
                <w:iCs/>
                <w:sz w:val="20"/>
              </w:rPr>
              <w:t>s</w:t>
            </w:r>
            <w:r w:rsidRPr="00D54EFC">
              <w:rPr>
                <w:iCs/>
                <w:sz w:val="20"/>
              </w:rPr>
              <w:t xml:space="preserve">eason </w:t>
            </w:r>
            <w:r w:rsidRPr="00D54EFC">
              <w:rPr>
                <w:i/>
                <w:iCs/>
                <w:sz w:val="20"/>
              </w:rPr>
              <w:t>s</w:t>
            </w:r>
            <w:r w:rsidRPr="00D54EFC">
              <w:rPr>
                <w:iCs/>
                <w:sz w:val="20"/>
              </w:rPr>
              <w:t xml:space="preserve"> as reported in the RIOO system for each Generation Resource for </w:t>
            </w:r>
            <w:r>
              <w:rPr>
                <w:iCs/>
                <w:sz w:val="20"/>
              </w:rPr>
              <w:t>y</w:t>
            </w:r>
            <w:r w:rsidRPr="00D54EFC">
              <w:rPr>
                <w:iCs/>
                <w:sz w:val="20"/>
              </w:rPr>
              <w:t xml:space="preserve">ear </w:t>
            </w:r>
            <w:r w:rsidRPr="00D54EFC">
              <w:rPr>
                <w:i/>
                <w:iCs/>
                <w:sz w:val="20"/>
              </w:rPr>
              <w:t>i</w:t>
            </w:r>
            <w:r w:rsidRPr="00D54EFC">
              <w:rPr>
                <w:iCs/>
                <w:sz w:val="20"/>
              </w:rPr>
              <w:t xml:space="preserve"> that can electrically connect (i.e., “switch”) from the ERCOT Region to another power region.</w:t>
            </w:r>
          </w:p>
        </w:tc>
      </w:tr>
      <w:tr w:rsidR="00453A05" w:rsidRPr="00D54EFC" w14:paraId="25A281AD" w14:textId="77777777" w:rsidTr="00453A05">
        <w:trPr>
          <w:cantSplit/>
        </w:trPr>
        <w:tc>
          <w:tcPr>
            <w:tcW w:w="1388" w:type="pct"/>
          </w:tcPr>
          <w:p w14:paraId="01E28C8C" w14:textId="77777777" w:rsidR="00453A05" w:rsidRPr="00D54EFC" w:rsidRDefault="00453A05" w:rsidP="00A66968">
            <w:pPr>
              <w:spacing w:after="60"/>
              <w:rPr>
                <w:iCs/>
                <w:sz w:val="20"/>
              </w:rPr>
            </w:pPr>
            <w:r w:rsidRPr="00D54EFC">
              <w:rPr>
                <w:iCs/>
                <w:sz w:val="20"/>
              </w:rPr>
              <w:lastRenderedPageBreak/>
              <w:t xml:space="preserve">MOTHCAP </w:t>
            </w:r>
            <w:r w:rsidRPr="00D54EFC">
              <w:rPr>
                <w:bCs/>
                <w:i/>
                <w:iCs/>
                <w:sz w:val="20"/>
                <w:vertAlign w:val="subscript"/>
              </w:rPr>
              <w:t>s, i</w:t>
            </w:r>
          </w:p>
        </w:tc>
        <w:tc>
          <w:tcPr>
            <w:tcW w:w="349" w:type="pct"/>
          </w:tcPr>
          <w:p w14:paraId="6B369A98" w14:textId="77777777" w:rsidR="00453A05" w:rsidRPr="00D54EFC" w:rsidRDefault="00453A05" w:rsidP="00A66968">
            <w:pPr>
              <w:spacing w:after="60"/>
              <w:rPr>
                <w:iCs/>
                <w:sz w:val="20"/>
              </w:rPr>
            </w:pPr>
            <w:r w:rsidRPr="00D54EFC">
              <w:rPr>
                <w:iCs/>
                <w:sz w:val="20"/>
              </w:rPr>
              <w:t>MW</w:t>
            </w:r>
          </w:p>
        </w:tc>
        <w:tc>
          <w:tcPr>
            <w:tcW w:w="3263" w:type="pct"/>
          </w:tcPr>
          <w:p w14:paraId="28D59ADB" w14:textId="77777777" w:rsidR="00453A05" w:rsidRPr="00D54EFC" w:rsidRDefault="00453A05" w:rsidP="00A66968">
            <w:pPr>
              <w:spacing w:after="60"/>
              <w:rPr>
                <w:iCs/>
                <w:sz w:val="20"/>
              </w:rPr>
            </w:pPr>
            <w:r w:rsidRPr="00D54EFC">
              <w:rPr>
                <w:i/>
                <w:iCs/>
                <w:sz w:val="20"/>
              </w:rPr>
              <w:t>Seasonal Net Max Sustainable Rating for Mothballed Generation Resource</w:t>
            </w:r>
            <w:r w:rsidRPr="00D54EFC">
              <w:rPr>
                <w:iCs/>
                <w:sz w:val="20"/>
              </w:rPr>
              <w:t xml:space="preserve">—The Seasonal net maximum sustainable rating for </w:t>
            </w:r>
            <w:r>
              <w:rPr>
                <w:iCs/>
                <w:sz w:val="20"/>
              </w:rPr>
              <w:t>s</w:t>
            </w:r>
            <w:r w:rsidRPr="00D54EFC">
              <w:rPr>
                <w:iCs/>
                <w:sz w:val="20"/>
              </w:rPr>
              <w:t xml:space="preserve">eason </w:t>
            </w:r>
            <w:r w:rsidRPr="00D54EFC">
              <w:rPr>
                <w:i/>
                <w:iCs/>
                <w:sz w:val="20"/>
              </w:rPr>
              <w:t>s</w:t>
            </w:r>
            <w:r w:rsidRPr="00D54EFC">
              <w:rPr>
                <w:iCs/>
                <w:sz w:val="20"/>
              </w:rPr>
              <w:t xml:space="preserve"> as reported in the RIOO system for each Mothballed Generation Resource for year </w:t>
            </w:r>
            <w:r w:rsidRPr="00D54EFC">
              <w:rPr>
                <w:i/>
                <w:iCs/>
                <w:sz w:val="20"/>
              </w:rPr>
              <w:t>i</w:t>
            </w:r>
            <w:r w:rsidRPr="00D54EFC">
              <w:rPr>
                <w:iCs/>
                <w:sz w:val="20"/>
              </w:rPr>
              <w:t xml:space="preserve"> based on the lead time and probability information furnished by the owners of Mothballed Generation Resources pursuant to Section 3.14.1.9, Generation Resource</w:t>
            </w:r>
            <w:r>
              <w:rPr>
                <w:iCs/>
                <w:sz w:val="20"/>
              </w:rPr>
              <w:t>/Energy Storage Resource</w:t>
            </w:r>
            <w:r w:rsidRPr="00D54EFC">
              <w:rPr>
                <w:iCs/>
                <w:sz w:val="20"/>
              </w:rPr>
              <w:t xml:space="preserve"> Status Updates.</w:t>
            </w:r>
            <w:r w:rsidRPr="00D54EFC">
              <w:rPr>
                <w:i/>
                <w:iCs/>
                <w:sz w:val="20"/>
              </w:rPr>
              <w:t xml:space="preserve">  </w:t>
            </w:r>
            <w:r w:rsidRPr="00D54EFC">
              <w:rPr>
                <w:iCs/>
                <w:sz w:val="20"/>
              </w:rPr>
              <w:t xml:space="preserve">If the value furnished by the owner of a Mothballed Generation Resource pursuant to Section 3.14.1.9 is greater than or equal to 75%, then use the Seasonal net maximum sustainable rating for </w:t>
            </w:r>
            <w:r>
              <w:rPr>
                <w:iCs/>
                <w:sz w:val="20"/>
              </w:rPr>
              <w:t>s</w:t>
            </w:r>
            <w:r w:rsidRPr="00D54EFC">
              <w:rPr>
                <w:iCs/>
                <w:sz w:val="20"/>
              </w:rPr>
              <w:t xml:space="preserve">eason </w:t>
            </w:r>
            <w:r w:rsidRPr="00D54EFC">
              <w:rPr>
                <w:i/>
                <w:iCs/>
                <w:sz w:val="20"/>
              </w:rPr>
              <w:t>s</w:t>
            </w:r>
            <w:r w:rsidRPr="00D54EFC">
              <w:rPr>
                <w:iCs/>
                <w:sz w:val="20"/>
              </w:rPr>
              <w:t xml:space="preserve"> as reported in the RIOO system for the Mothballed Generation Resource for </w:t>
            </w:r>
            <w:r>
              <w:rPr>
                <w:iCs/>
                <w:sz w:val="20"/>
              </w:rPr>
              <w:t>y</w:t>
            </w:r>
            <w:r w:rsidRPr="00D54EFC">
              <w:rPr>
                <w:iCs/>
                <w:sz w:val="20"/>
              </w:rPr>
              <w:t xml:space="preserve">ear </w:t>
            </w:r>
            <w:r w:rsidRPr="00D54EFC">
              <w:rPr>
                <w:i/>
                <w:iCs/>
                <w:sz w:val="20"/>
              </w:rPr>
              <w:t>i</w:t>
            </w:r>
            <w:r w:rsidRPr="00D54EFC">
              <w:rPr>
                <w:iCs/>
                <w:sz w:val="20"/>
              </w:rPr>
              <w:t xml:space="preserve">.  If the value furnished by the owner of a Mothballed Generation Resource pursuant to Section 3.14.1.9 is less than 75%, then exclude that Resource from the </w:t>
            </w:r>
            <w:r w:rsidRPr="00D54EFC">
              <w:rPr>
                <w:sz w:val="20"/>
              </w:rPr>
              <w:t>Total Capacity Estimate.</w:t>
            </w:r>
          </w:p>
        </w:tc>
      </w:tr>
      <w:tr w:rsidR="00453A05" w:rsidRPr="00D54EFC" w14:paraId="22B39298" w14:textId="77777777" w:rsidTr="00453A05">
        <w:trPr>
          <w:cantSplit/>
        </w:trPr>
        <w:tc>
          <w:tcPr>
            <w:tcW w:w="1388" w:type="pct"/>
          </w:tcPr>
          <w:p w14:paraId="66559393" w14:textId="77777777" w:rsidR="00453A05" w:rsidRPr="00D54EFC" w:rsidRDefault="00453A05" w:rsidP="00A66968">
            <w:pPr>
              <w:spacing w:after="60"/>
              <w:rPr>
                <w:iCs/>
                <w:sz w:val="20"/>
              </w:rPr>
            </w:pPr>
            <w:r w:rsidRPr="00D54EFC">
              <w:rPr>
                <w:iCs/>
                <w:sz w:val="20"/>
              </w:rPr>
              <w:t xml:space="preserve">PLANTHERMCAP </w:t>
            </w:r>
            <w:r w:rsidRPr="00D54EFC">
              <w:rPr>
                <w:bCs/>
                <w:i/>
                <w:iCs/>
                <w:sz w:val="20"/>
                <w:vertAlign w:val="subscript"/>
              </w:rPr>
              <w:t>s, i</w:t>
            </w:r>
          </w:p>
        </w:tc>
        <w:tc>
          <w:tcPr>
            <w:tcW w:w="349" w:type="pct"/>
          </w:tcPr>
          <w:p w14:paraId="7C0B6469" w14:textId="77777777" w:rsidR="00453A05" w:rsidRPr="00D54EFC" w:rsidRDefault="00453A05" w:rsidP="00A66968">
            <w:pPr>
              <w:spacing w:after="60"/>
              <w:rPr>
                <w:iCs/>
                <w:sz w:val="20"/>
              </w:rPr>
            </w:pPr>
            <w:r w:rsidRPr="00D54EFC">
              <w:rPr>
                <w:iCs/>
                <w:sz w:val="20"/>
              </w:rPr>
              <w:t>MW</w:t>
            </w:r>
          </w:p>
        </w:tc>
        <w:tc>
          <w:tcPr>
            <w:tcW w:w="3263" w:type="pct"/>
          </w:tcPr>
          <w:p w14:paraId="5C181391" w14:textId="04D240F9" w:rsidR="00453A05" w:rsidRPr="00D54EFC" w:rsidRDefault="00453A05" w:rsidP="00A66968">
            <w:pPr>
              <w:keepNext/>
              <w:tabs>
                <w:tab w:val="num" w:pos="576"/>
              </w:tabs>
              <w:spacing w:after="60"/>
              <w:rPr>
                <w:b/>
                <w:iCs/>
                <w:sz w:val="20"/>
              </w:rPr>
            </w:pPr>
            <w:r w:rsidRPr="00D54EFC">
              <w:rPr>
                <w:i/>
                <w:iCs/>
                <w:sz w:val="20"/>
              </w:rPr>
              <w:t>New Thermal Generating Capacity</w:t>
            </w:r>
            <w:r w:rsidRPr="00D54EFC">
              <w:rPr>
                <w:iCs/>
                <w:sz w:val="20"/>
              </w:rPr>
              <w:t xml:space="preserve">—The amount of new thermal generating capacity available by the start of </w:t>
            </w:r>
            <w:r>
              <w:rPr>
                <w:iCs/>
                <w:sz w:val="20"/>
              </w:rPr>
              <w:t>s</w:t>
            </w:r>
            <w:r w:rsidRPr="00D54EFC">
              <w:rPr>
                <w:iCs/>
                <w:sz w:val="20"/>
              </w:rPr>
              <w:t xml:space="preserve">eason </w:t>
            </w:r>
            <w:r w:rsidRPr="00376BF0">
              <w:rPr>
                <w:i/>
                <w:sz w:val="20"/>
              </w:rPr>
              <w:t>s</w:t>
            </w:r>
            <w:r w:rsidRPr="00D54EFC">
              <w:rPr>
                <w:iCs/>
                <w:sz w:val="20"/>
              </w:rPr>
              <w:t xml:space="preserve"> </w:t>
            </w:r>
            <w:del w:id="90" w:author="ERCOT" w:date="2026-01-07T12:00:00Z" w16du:dateUtc="2026-01-07T18:00:00Z">
              <w:r w:rsidRPr="00D54EFC" w:rsidDel="00EB5FC5">
                <w:rPr>
                  <w:iCs/>
                  <w:sz w:val="20"/>
                </w:rPr>
                <w:delText xml:space="preserve">and </w:delText>
              </w:r>
            </w:del>
            <w:ins w:id="91" w:author="ERCOT" w:date="2026-01-07T12:00:00Z" w16du:dateUtc="2026-01-07T18:00:00Z">
              <w:r w:rsidR="00EB5FC5">
                <w:rPr>
                  <w:iCs/>
                  <w:sz w:val="20"/>
                </w:rPr>
                <w:t>for</w:t>
              </w:r>
              <w:r w:rsidR="00EB5FC5" w:rsidRPr="00D54EFC">
                <w:rPr>
                  <w:iCs/>
                  <w:sz w:val="20"/>
                </w:rPr>
                <w:t xml:space="preserve"> </w:t>
              </w:r>
            </w:ins>
            <w:r>
              <w:rPr>
                <w:iCs/>
                <w:sz w:val="20"/>
              </w:rPr>
              <w:t>y</w:t>
            </w:r>
            <w:r w:rsidRPr="00D54EFC">
              <w:rPr>
                <w:iCs/>
                <w:sz w:val="20"/>
              </w:rPr>
              <w:t xml:space="preserve">ear </w:t>
            </w:r>
            <w:r w:rsidRPr="00D54EFC">
              <w:rPr>
                <w:i/>
                <w:iCs/>
                <w:sz w:val="20"/>
              </w:rPr>
              <w:t>i</w:t>
            </w:r>
            <w:r w:rsidRPr="00D54EFC">
              <w:rPr>
                <w:iCs/>
                <w:sz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Pr>
                <w:iCs/>
                <w:sz w:val="20"/>
              </w:rPr>
              <w:t xml:space="preserve">(IE) </w:t>
            </w:r>
            <w:r w:rsidRPr="00D54EFC">
              <w:rPr>
                <w:iCs/>
                <w:sz w:val="20"/>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Pr>
                <w:iCs/>
                <w:sz w:val="20"/>
              </w:rPr>
              <w:t xml:space="preserve"> </w:t>
            </w:r>
            <w:r w:rsidRPr="00D54EFC">
              <w:rPr>
                <w:iCs/>
                <w:sz w:val="20"/>
              </w:rPr>
              <w:t>Thermal resources classified as small generators in accordance with paragraph (3) of Planning Guide Section 5.2.1 must have an ERCOT-assigned Model Ready Date.</w:t>
            </w:r>
          </w:p>
        </w:tc>
      </w:tr>
      <w:tr w:rsidR="00453A05" w:rsidRPr="00D54EFC" w:rsidDel="00CC3B79" w14:paraId="37915F1D" w14:textId="77777777" w:rsidTr="00453A05">
        <w:trPr>
          <w:cantSplit/>
        </w:trPr>
        <w:tc>
          <w:tcPr>
            <w:tcW w:w="1388" w:type="pct"/>
          </w:tcPr>
          <w:p w14:paraId="5E0BA0CB" w14:textId="77777777" w:rsidR="00453A05" w:rsidRPr="00D54EFC" w:rsidDel="00CC3B79" w:rsidRDefault="00453A05" w:rsidP="00A66968">
            <w:pPr>
              <w:spacing w:after="60"/>
              <w:rPr>
                <w:iCs/>
                <w:sz w:val="20"/>
              </w:rPr>
            </w:pPr>
            <w:r w:rsidRPr="00D54EFC">
              <w:rPr>
                <w:iCs/>
                <w:sz w:val="20"/>
              </w:rPr>
              <w:t xml:space="preserve">PLANWINDCAP </w:t>
            </w:r>
            <w:r w:rsidRPr="00D54EFC">
              <w:rPr>
                <w:i/>
                <w:sz w:val="20"/>
                <w:vertAlign w:val="subscript"/>
              </w:rPr>
              <w:t xml:space="preserve">p, </w:t>
            </w:r>
            <w:r w:rsidRPr="00D54EFC">
              <w:rPr>
                <w:i/>
                <w:iCs/>
                <w:sz w:val="20"/>
                <w:vertAlign w:val="subscript"/>
              </w:rPr>
              <w:t>s, i, wr</w:t>
            </w:r>
          </w:p>
        </w:tc>
        <w:tc>
          <w:tcPr>
            <w:tcW w:w="349" w:type="pct"/>
          </w:tcPr>
          <w:p w14:paraId="7F2461D6" w14:textId="77777777" w:rsidR="00453A05" w:rsidRPr="00D54EFC" w:rsidDel="00CC3B79" w:rsidRDefault="00453A05" w:rsidP="00A66968">
            <w:pPr>
              <w:spacing w:after="60"/>
              <w:rPr>
                <w:iCs/>
                <w:sz w:val="20"/>
              </w:rPr>
            </w:pPr>
          </w:p>
        </w:tc>
        <w:tc>
          <w:tcPr>
            <w:tcW w:w="3263" w:type="pct"/>
          </w:tcPr>
          <w:p w14:paraId="31CA43A2" w14:textId="77777777" w:rsidR="00453A05" w:rsidRPr="00D54EFC" w:rsidDel="00CC3B79" w:rsidRDefault="00453A05" w:rsidP="00A66968">
            <w:pPr>
              <w:spacing w:after="60"/>
              <w:rPr>
                <w:i/>
                <w:iCs/>
                <w:sz w:val="20"/>
              </w:rPr>
            </w:pPr>
            <w:r w:rsidRPr="00D54EFC">
              <w:rPr>
                <w:i/>
                <w:iCs/>
                <w:sz w:val="20"/>
              </w:rPr>
              <w:t>New WGR Capacity</w:t>
            </w:r>
            <w:r w:rsidRPr="00D54EFC">
              <w:rPr>
                <w:iCs/>
                <w:sz w:val="20"/>
              </w:rPr>
              <w:t xml:space="preserve">—For new WGRs, the capacity available by the start of </w:t>
            </w:r>
            <w:r>
              <w:rPr>
                <w:iCs/>
                <w:sz w:val="20"/>
              </w:rPr>
              <w:t>s</w:t>
            </w:r>
            <w:r w:rsidRPr="00D54EFC">
              <w:rPr>
                <w:iCs/>
                <w:sz w:val="20"/>
              </w:rPr>
              <w:t xml:space="preserve">eason </w:t>
            </w:r>
            <w:r w:rsidRPr="00D54EFC">
              <w:rPr>
                <w:i/>
                <w:iCs/>
                <w:sz w:val="20"/>
              </w:rPr>
              <w:t>s</w:t>
            </w:r>
            <w:r w:rsidRPr="00D54EFC">
              <w:rPr>
                <w:iCs/>
                <w:sz w:val="20"/>
              </w:rPr>
              <w:t xml:space="preserve">, Reserve Risk Period </w:t>
            </w:r>
            <w:r w:rsidRPr="00D54EFC">
              <w:rPr>
                <w:i/>
                <w:sz w:val="20"/>
              </w:rPr>
              <w:t>p</w:t>
            </w:r>
            <w:r w:rsidRPr="00D54EFC">
              <w:rPr>
                <w:iCs/>
                <w:sz w:val="20"/>
              </w:rPr>
              <w:t xml:space="preserve">, </w:t>
            </w:r>
            <w:r>
              <w:rPr>
                <w:iCs/>
                <w:sz w:val="20"/>
              </w:rPr>
              <w:t>y</w:t>
            </w:r>
            <w:r w:rsidRPr="00D54EFC">
              <w:rPr>
                <w:iCs/>
                <w:sz w:val="20"/>
              </w:rPr>
              <w:t xml:space="preserve">ear </w:t>
            </w:r>
            <w:r w:rsidRPr="00D54EFC">
              <w:rPr>
                <w:i/>
                <w:iCs/>
                <w:sz w:val="20"/>
              </w:rPr>
              <w:t>i</w:t>
            </w:r>
            <w:r w:rsidRPr="00D54EFC">
              <w:rPr>
                <w:iCs/>
                <w:sz w:val="20"/>
              </w:rPr>
              <w:t xml:space="preserve">, and region </w:t>
            </w:r>
            <w:r w:rsidRPr="00D54EFC">
              <w:rPr>
                <w:i/>
                <w:sz w:val="20"/>
              </w:rPr>
              <w:t>wr</w:t>
            </w:r>
            <w:r w:rsidRPr="00D54EFC">
              <w:rPr>
                <w:iCs/>
                <w:sz w:val="20"/>
              </w:rPr>
              <w:t xml:space="preserve">, multiplied by WINDELCC for season </w:t>
            </w:r>
            <w:r w:rsidRPr="00D54EFC">
              <w:rPr>
                <w:i/>
                <w:iCs/>
                <w:sz w:val="20"/>
              </w:rPr>
              <w:t xml:space="preserve">s </w:t>
            </w:r>
            <w:r w:rsidRPr="00D54EFC">
              <w:rPr>
                <w:sz w:val="20"/>
              </w:rPr>
              <w:t xml:space="preserve">for Reserve Risk Period </w:t>
            </w:r>
            <w:r w:rsidRPr="00D54EFC">
              <w:rPr>
                <w:i/>
                <w:iCs/>
                <w:sz w:val="20"/>
              </w:rPr>
              <w:t>p</w:t>
            </w:r>
            <w:r w:rsidRPr="00D54EFC">
              <w:rPr>
                <w:sz w:val="20"/>
              </w:rPr>
              <w:t>,</w:t>
            </w:r>
            <w:r w:rsidRPr="00D54EFC">
              <w:rPr>
                <w:i/>
                <w:iCs/>
                <w:sz w:val="20"/>
              </w:rPr>
              <w:t xml:space="preserve"> </w:t>
            </w:r>
            <w:r w:rsidRPr="00D54EFC">
              <w:rPr>
                <w:sz w:val="20"/>
              </w:rPr>
              <w:t xml:space="preserve">year </w:t>
            </w:r>
            <w:r w:rsidRPr="00D54EFC">
              <w:rPr>
                <w:i/>
                <w:iCs/>
                <w:sz w:val="20"/>
              </w:rPr>
              <w:t>i</w:t>
            </w:r>
            <w:r w:rsidRPr="00D54EFC">
              <w:rPr>
                <w:sz w:val="20"/>
              </w:rPr>
              <w:t>,</w:t>
            </w:r>
            <w:r w:rsidRPr="00D54EFC">
              <w:rPr>
                <w:iCs/>
                <w:sz w:val="20"/>
              </w:rPr>
              <w:t xml:space="preserve"> and Region </w:t>
            </w:r>
            <w:r w:rsidRPr="00D54EFC">
              <w:rPr>
                <w:i/>
                <w:sz w:val="20"/>
              </w:rPr>
              <w:t>w</w:t>
            </w:r>
            <w:r w:rsidRPr="00D54EFC">
              <w:rPr>
                <w:i/>
                <w:iCs/>
                <w:sz w:val="20"/>
              </w:rPr>
              <w:t>r</w:t>
            </w:r>
            <w:r w:rsidRPr="00D54EFC">
              <w:rPr>
                <w:iCs/>
                <w:sz w:val="20"/>
              </w:rPr>
              <w:t xml:space="preserve">. </w:t>
            </w:r>
            <w:r>
              <w:rPr>
                <w:iCs/>
                <w:sz w:val="20"/>
              </w:rPr>
              <w:t xml:space="preserve"> </w:t>
            </w:r>
            <w:r w:rsidRPr="00D54EFC">
              <w:rPr>
                <w:iCs/>
                <w:sz w:val="20"/>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Pr>
                <w:iCs/>
                <w:sz w:val="20"/>
              </w:rPr>
              <w:t xml:space="preserve"> </w:t>
            </w:r>
            <w:r w:rsidRPr="00D54EFC">
              <w:rPr>
                <w:iCs/>
                <w:sz w:val="20"/>
              </w:rPr>
              <w:t>Wind resources classified as small generators in accordance with paragraph (3) of Planning Guide Section 5.2.1 must have an ERCOT-assigned Model Ready Date.</w:t>
            </w:r>
          </w:p>
        </w:tc>
      </w:tr>
      <w:tr w:rsidR="00453A05" w:rsidRPr="00D54EFC" w:rsidDel="00CC3B79" w14:paraId="6DCB4C2B" w14:textId="77777777" w:rsidTr="00453A05">
        <w:trPr>
          <w:cantSplit/>
        </w:trPr>
        <w:tc>
          <w:tcPr>
            <w:tcW w:w="1388" w:type="pct"/>
          </w:tcPr>
          <w:p w14:paraId="5EFABD64" w14:textId="77777777" w:rsidR="00453A05" w:rsidRPr="00D54EFC" w:rsidDel="00CC3B79" w:rsidRDefault="00453A05" w:rsidP="00A66968">
            <w:pPr>
              <w:spacing w:after="60"/>
              <w:rPr>
                <w:iCs/>
                <w:sz w:val="20"/>
              </w:rPr>
            </w:pPr>
            <w:r w:rsidRPr="00D54EFC">
              <w:rPr>
                <w:iCs/>
                <w:sz w:val="20"/>
              </w:rPr>
              <w:lastRenderedPageBreak/>
              <w:t>PLANSOLARCAP</w:t>
            </w:r>
            <w:r w:rsidRPr="00D54EFC">
              <w:rPr>
                <w:bCs/>
                <w:i/>
                <w:iCs/>
                <w:sz w:val="20"/>
                <w:vertAlign w:val="subscript"/>
              </w:rPr>
              <w:t xml:space="preserve"> </w:t>
            </w:r>
            <w:r w:rsidRPr="00D54EFC">
              <w:rPr>
                <w:i/>
                <w:sz w:val="20"/>
                <w:vertAlign w:val="subscript"/>
              </w:rPr>
              <w:t xml:space="preserve">p, </w:t>
            </w:r>
            <w:r w:rsidRPr="00D54EFC">
              <w:rPr>
                <w:i/>
                <w:iCs/>
                <w:sz w:val="20"/>
                <w:vertAlign w:val="subscript"/>
              </w:rPr>
              <w:t>s, i, sr</w:t>
            </w:r>
          </w:p>
        </w:tc>
        <w:tc>
          <w:tcPr>
            <w:tcW w:w="349" w:type="pct"/>
          </w:tcPr>
          <w:p w14:paraId="544087B5" w14:textId="77777777" w:rsidR="00453A05" w:rsidRPr="00D54EFC" w:rsidDel="00CC3B79" w:rsidRDefault="00453A05" w:rsidP="00A66968">
            <w:pPr>
              <w:spacing w:after="60"/>
              <w:rPr>
                <w:iCs/>
                <w:sz w:val="20"/>
              </w:rPr>
            </w:pPr>
          </w:p>
        </w:tc>
        <w:tc>
          <w:tcPr>
            <w:tcW w:w="3263" w:type="pct"/>
          </w:tcPr>
          <w:p w14:paraId="4AA3178D" w14:textId="77777777" w:rsidR="00453A05" w:rsidRPr="00D54EFC" w:rsidDel="00CC3B79" w:rsidRDefault="00453A05" w:rsidP="00A66968">
            <w:pPr>
              <w:spacing w:after="60"/>
              <w:rPr>
                <w:i/>
                <w:iCs/>
                <w:sz w:val="20"/>
              </w:rPr>
            </w:pPr>
            <w:r w:rsidRPr="00D54EFC">
              <w:rPr>
                <w:i/>
                <w:iCs/>
                <w:sz w:val="20"/>
              </w:rPr>
              <w:t>New PVGR Capacity</w:t>
            </w:r>
            <w:r w:rsidRPr="00D54EFC">
              <w:rPr>
                <w:iCs/>
                <w:sz w:val="20"/>
              </w:rPr>
              <w:t xml:space="preserve">—For new PVGRs, the capacity available by the start of season </w:t>
            </w:r>
            <w:r w:rsidRPr="00D54EFC">
              <w:rPr>
                <w:i/>
                <w:iCs/>
                <w:sz w:val="20"/>
              </w:rPr>
              <w:t xml:space="preserve">s </w:t>
            </w:r>
            <w:r w:rsidRPr="00D54EFC">
              <w:rPr>
                <w:iCs/>
                <w:sz w:val="20"/>
              </w:rPr>
              <w:t xml:space="preserve">for </w:t>
            </w:r>
            <w:r>
              <w:rPr>
                <w:iCs/>
                <w:sz w:val="20"/>
              </w:rPr>
              <w:t xml:space="preserve">Reserve </w:t>
            </w:r>
            <w:r w:rsidRPr="00D54EFC">
              <w:rPr>
                <w:iCs/>
                <w:sz w:val="20"/>
              </w:rPr>
              <w:t xml:space="preserve">Risk Period </w:t>
            </w:r>
            <w:r w:rsidRPr="00D54EFC">
              <w:rPr>
                <w:i/>
                <w:sz w:val="20"/>
              </w:rPr>
              <w:t>p</w:t>
            </w:r>
            <w:r w:rsidRPr="00D54EFC">
              <w:rPr>
                <w:iCs/>
                <w:sz w:val="20"/>
              </w:rPr>
              <w:t xml:space="preserve">, </w:t>
            </w:r>
            <w:r>
              <w:rPr>
                <w:iCs/>
                <w:sz w:val="20"/>
              </w:rPr>
              <w:t>y</w:t>
            </w:r>
            <w:r w:rsidRPr="00D54EFC">
              <w:rPr>
                <w:iCs/>
                <w:sz w:val="20"/>
              </w:rPr>
              <w:t xml:space="preserve">ear </w:t>
            </w:r>
            <w:r w:rsidRPr="00D54EFC">
              <w:rPr>
                <w:i/>
                <w:iCs/>
                <w:sz w:val="20"/>
              </w:rPr>
              <w:t>i</w:t>
            </w:r>
            <w:r w:rsidRPr="00D54EFC">
              <w:rPr>
                <w:iCs/>
                <w:sz w:val="20"/>
              </w:rPr>
              <w:t xml:space="preserve">, and region </w:t>
            </w:r>
            <w:r w:rsidRPr="00D54EFC">
              <w:rPr>
                <w:i/>
                <w:sz w:val="20"/>
              </w:rPr>
              <w:t>sr</w:t>
            </w:r>
            <w:r w:rsidRPr="00D54EFC">
              <w:rPr>
                <w:iCs/>
                <w:sz w:val="20"/>
              </w:rPr>
              <w:t xml:space="preserve">, multiplied by SOLARELCC </w:t>
            </w:r>
            <w:r w:rsidRPr="00D54EFC">
              <w:rPr>
                <w:i/>
                <w:iCs/>
                <w:sz w:val="20"/>
                <w:vertAlign w:val="subscript"/>
              </w:rPr>
              <w:t>p</w:t>
            </w:r>
            <w:r w:rsidRPr="00D54EFC">
              <w:rPr>
                <w:sz w:val="20"/>
                <w:vertAlign w:val="subscript"/>
              </w:rPr>
              <w:t xml:space="preserve">, </w:t>
            </w:r>
            <w:r w:rsidRPr="00D54EFC">
              <w:rPr>
                <w:i/>
                <w:iCs/>
                <w:sz w:val="20"/>
                <w:vertAlign w:val="subscript"/>
              </w:rPr>
              <w:t>s</w:t>
            </w:r>
            <w:r w:rsidRPr="00D54EFC">
              <w:rPr>
                <w:sz w:val="20"/>
                <w:vertAlign w:val="subscript"/>
              </w:rPr>
              <w:t>,</w:t>
            </w:r>
            <w:r w:rsidRPr="00D54EFC">
              <w:rPr>
                <w:iCs/>
                <w:sz w:val="20"/>
                <w:vertAlign w:val="subscript"/>
              </w:rPr>
              <w:t xml:space="preserve"> </w:t>
            </w:r>
            <w:r w:rsidRPr="00D54EFC">
              <w:rPr>
                <w:i/>
                <w:sz w:val="20"/>
                <w:vertAlign w:val="subscript"/>
              </w:rPr>
              <w:t>i</w:t>
            </w:r>
            <w:r w:rsidRPr="00D54EFC">
              <w:rPr>
                <w:iCs/>
                <w:sz w:val="20"/>
                <w:vertAlign w:val="subscript"/>
              </w:rPr>
              <w:t xml:space="preserve">, </w:t>
            </w:r>
            <w:r w:rsidRPr="00D54EFC">
              <w:rPr>
                <w:i/>
                <w:sz w:val="20"/>
                <w:vertAlign w:val="subscript"/>
              </w:rPr>
              <w:t>s</w:t>
            </w:r>
            <w:r w:rsidRPr="00D54EFC">
              <w:rPr>
                <w:i/>
                <w:iCs/>
                <w:sz w:val="20"/>
                <w:vertAlign w:val="subscript"/>
              </w:rPr>
              <w:t>r</w:t>
            </w:r>
            <w:r w:rsidRPr="00D54EFC">
              <w:rPr>
                <w:iCs/>
                <w:sz w:val="20"/>
              </w:rPr>
              <w:t xml:space="preserve">. </w:t>
            </w:r>
            <w:r>
              <w:rPr>
                <w:iCs/>
                <w:sz w:val="20"/>
              </w:rPr>
              <w:t xml:space="preserve"> </w:t>
            </w:r>
            <w:r w:rsidRPr="00D54EFC">
              <w:rPr>
                <w:iCs/>
                <w:sz w:val="20"/>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Pr>
                <w:iCs/>
                <w:sz w:val="20"/>
              </w:rPr>
              <w:t xml:space="preserve"> </w:t>
            </w:r>
            <w:r w:rsidRPr="00D54EFC">
              <w:rPr>
                <w:iCs/>
                <w:sz w:val="20"/>
              </w:rPr>
              <w:t>Solar resources classified as small generators in accordance with paragraph (3) of Planning Guide Section 5.2.1 must have an ERCOT-assigned Model Ready Date.</w:t>
            </w:r>
          </w:p>
        </w:tc>
      </w:tr>
      <w:tr w:rsidR="00453A05" w:rsidRPr="00D54EFC" w:rsidDel="00CC3B79" w14:paraId="4E93C8D5" w14:textId="77777777" w:rsidTr="00453A05">
        <w:trPr>
          <w:cantSplit/>
        </w:trPr>
        <w:tc>
          <w:tcPr>
            <w:tcW w:w="1388" w:type="pct"/>
          </w:tcPr>
          <w:p w14:paraId="2B36068F" w14:textId="77777777" w:rsidR="00453A05" w:rsidRPr="00D54EFC" w:rsidDel="00CC3B79" w:rsidRDefault="00453A05" w:rsidP="00A66968">
            <w:pPr>
              <w:spacing w:after="60"/>
              <w:rPr>
                <w:iCs/>
                <w:sz w:val="20"/>
              </w:rPr>
            </w:pPr>
            <w:r w:rsidRPr="00D54EFC">
              <w:rPr>
                <w:sz w:val="20"/>
              </w:rPr>
              <w:t xml:space="preserve">PLANESRCAP </w:t>
            </w:r>
            <w:r w:rsidRPr="00D54EFC">
              <w:rPr>
                <w:i/>
                <w:iCs/>
                <w:sz w:val="20"/>
                <w:vertAlign w:val="subscript"/>
              </w:rPr>
              <w:t>p</w:t>
            </w:r>
            <w:r w:rsidRPr="00D54EFC">
              <w:rPr>
                <w:i/>
                <w:sz w:val="20"/>
                <w:vertAlign w:val="subscript"/>
              </w:rPr>
              <w:t>, s, i</w:t>
            </w:r>
          </w:p>
        </w:tc>
        <w:tc>
          <w:tcPr>
            <w:tcW w:w="349" w:type="pct"/>
          </w:tcPr>
          <w:p w14:paraId="52A65605" w14:textId="77777777" w:rsidR="00453A05" w:rsidRPr="00D54EFC" w:rsidDel="00CC3B79" w:rsidRDefault="00453A05" w:rsidP="00A66968">
            <w:pPr>
              <w:spacing w:after="60"/>
              <w:rPr>
                <w:iCs/>
                <w:sz w:val="20"/>
              </w:rPr>
            </w:pPr>
            <w:r w:rsidRPr="00D54EFC">
              <w:rPr>
                <w:iCs/>
                <w:sz w:val="20"/>
              </w:rPr>
              <w:t>MW</w:t>
            </w:r>
          </w:p>
        </w:tc>
        <w:tc>
          <w:tcPr>
            <w:tcW w:w="3263" w:type="pct"/>
          </w:tcPr>
          <w:p w14:paraId="523ECEE3" w14:textId="0F97688A" w:rsidR="00453A05" w:rsidRPr="00D54EFC" w:rsidDel="00CC3B79" w:rsidRDefault="00EB5FC5" w:rsidP="00A66968">
            <w:pPr>
              <w:spacing w:after="60"/>
              <w:rPr>
                <w:i/>
                <w:iCs/>
                <w:sz w:val="20"/>
              </w:rPr>
            </w:pPr>
            <w:ins w:id="92" w:author="ERCOT" w:date="2026-01-07T12:01:00Z" w16du:dateUtc="2026-01-07T18:01:00Z">
              <w:r w:rsidRPr="00D54EFC">
                <w:rPr>
                  <w:i/>
                  <w:iCs/>
                  <w:sz w:val="20"/>
                </w:rPr>
                <w:t xml:space="preserve">New </w:t>
              </w:r>
              <w:r>
                <w:rPr>
                  <w:i/>
                  <w:iCs/>
                  <w:sz w:val="20"/>
                </w:rPr>
                <w:t>Energy Storage Resource</w:t>
              </w:r>
              <w:r w:rsidRPr="00D54EFC">
                <w:rPr>
                  <w:i/>
                  <w:iCs/>
                  <w:sz w:val="20"/>
                </w:rPr>
                <w:t xml:space="preserve"> Capacity</w:t>
              </w:r>
              <w:r w:rsidRPr="00D54EFC">
                <w:rPr>
                  <w:iCs/>
                  <w:sz w:val="20"/>
                </w:rPr>
                <w:t xml:space="preserve">—For new </w:t>
              </w:r>
              <w:r>
                <w:rPr>
                  <w:iCs/>
                  <w:sz w:val="20"/>
                </w:rPr>
                <w:t>ESR</w:t>
              </w:r>
              <w:r w:rsidRPr="00D54EFC">
                <w:rPr>
                  <w:iCs/>
                  <w:sz w:val="20"/>
                </w:rPr>
                <w:t xml:space="preserve">s, the capacity available by the start of season </w:t>
              </w:r>
              <w:r w:rsidRPr="00D54EFC">
                <w:rPr>
                  <w:i/>
                  <w:iCs/>
                  <w:sz w:val="20"/>
                </w:rPr>
                <w:t xml:space="preserve">s </w:t>
              </w:r>
              <w:r w:rsidRPr="00D54EFC">
                <w:rPr>
                  <w:iCs/>
                  <w:sz w:val="20"/>
                </w:rPr>
                <w:t xml:space="preserve">for </w:t>
              </w:r>
              <w:r>
                <w:rPr>
                  <w:iCs/>
                  <w:sz w:val="20"/>
                </w:rPr>
                <w:t xml:space="preserve">Reserve </w:t>
              </w:r>
              <w:r w:rsidRPr="00D54EFC">
                <w:rPr>
                  <w:iCs/>
                  <w:sz w:val="20"/>
                </w:rPr>
                <w:t xml:space="preserve">Risk Period </w:t>
              </w:r>
              <w:r w:rsidRPr="00D54EFC">
                <w:rPr>
                  <w:i/>
                  <w:sz w:val="20"/>
                </w:rPr>
                <w:t>p</w:t>
              </w:r>
              <w:r w:rsidRPr="00D54EFC">
                <w:rPr>
                  <w:iCs/>
                  <w:sz w:val="20"/>
                </w:rPr>
                <w:t xml:space="preserve">, </w:t>
              </w:r>
              <w:r>
                <w:rPr>
                  <w:iCs/>
                  <w:sz w:val="20"/>
                </w:rPr>
                <w:t xml:space="preserve">and </w:t>
              </w:r>
              <w:r w:rsidRPr="00D54EFC">
                <w:rPr>
                  <w:iCs/>
                  <w:sz w:val="20"/>
                </w:rPr>
                <w:t xml:space="preserve">Year </w:t>
              </w:r>
              <w:r w:rsidRPr="00D54EFC">
                <w:rPr>
                  <w:i/>
                  <w:iCs/>
                  <w:sz w:val="20"/>
                </w:rPr>
                <w:t>i</w:t>
              </w:r>
              <w:r w:rsidRPr="00D54EFC">
                <w:rPr>
                  <w:iCs/>
                  <w:sz w:val="20"/>
                </w:rPr>
                <w:t>,</w:t>
              </w:r>
              <w:r>
                <w:rPr>
                  <w:iCs/>
                  <w:sz w:val="20"/>
                </w:rPr>
                <w:t xml:space="preserve"> </w:t>
              </w:r>
              <w:r w:rsidRPr="00D54EFC">
                <w:rPr>
                  <w:iCs/>
                  <w:sz w:val="20"/>
                </w:rPr>
                <w:t xml:space="preserve">multiplied by </w:t>
              </w:r>
              <w:r>
                <w:rPr>
                  <w:iCs/>
                  <w:sz w:val="20"/>
                </w:rPr>
                <w:t>ESR</w:t>
              </w:r>
              <w:r w:rsidRPr="00D54EFC">
                <w:rPr>
                  <w:iCs/>
                  <w:sz w:val="20"/>
                </w:rPr>
                <w:t xml:space="preserve">ELCC </w:t>
              </w:r>
              <w:r w:rsidRPr="00D54EFC">
                <w:rPr>
                  <w:i/>
                  <w:iCs/>
                  <w:sz w:val="20"/>
                  <w:vertAlign w:val="subscript"/>
                </w:rPr>
                <w:t>p</w:t>
              </w:r>
              <w:r w:rsidRPr="00D54EFC">
                <w:rPr>
                  <w:sz w:val="20"/>
                  <w:vertAlign w:val="subscript"/>
                </w:rPr>
                <w:t xml:space="preserve">, </w:t>
              </w:r>
              <w:r w:rsidRPr="00D54EFC">
                <w:rPr>
                  <w:i/>
                  <w:iCs/>
                  <w:sz w:val="20"/>
                  <w:vertAlign w:val="subscript"/>
                </w:rPr>
                <w:t>s</w:t>
              </w:r>
              <w:r w:rsidRPr="00D54EFC">
                <w:rPr>
                  <w:sz w:val="20"/>
                  <w:vertAlign w:val="subscript"/>
                </w:rPr>
                <w:t>,</w:t>
              </w:r>
              <w:r w:rsidRPr="00D54EFC">
                <w:rPr>
                  <w:iCs/>
                  <w:sz w:val="20"/>
                  <w:vertAlign w:val="subscript"/>
                </w:rPr>
                <w:t xml:space="preserve"> </w:t>
              </w:r>
              <w:r w:rsidRPr="00D54EFC">
                <w:rPr>
                  <w:i/>
                  <w:sz w:val="20"/>
                  <w:vertAlign w:val="subscript"/>
                </w:rPr>
                <w:t>i</w:t>
              </w:r>
              <w:r w:rsidRPr="00D54EFC">
                <w:rPr>
                  <w:iCs/>
                  <w:sz w:val="20"/>
                  <w:vertAlign w:val="subscript"/>
                </w:rPr>
                <w:t>,</w:t>
              </w:r>
              <w:r w:rsidRPr="00D54EFC">
                <w:rPr>
                  <w:iCs/>
                  <w:sz w:val="20"/>
                </w:rPr>
                <w:t xml:space="preserve">. </w:t>
              </w:r>
              <w:r>
                <w:rPr>
                  <w:iCs/>
                  <w:sz w:val="20"/>
                </w:rPr>
                <w:t xml:space="preserve"> </w:t>
              </w:r>
              <w:r w:rsidRPr="00D54EFC">
                <w:rPr>
                  <w:iCs/>
                  <w:sz w:val="20"/>
                </w:rPr>
                <w:t xml:space="preserve">New </w:t>
              </w:r>
              <w:r>
                <w:rPr>
                  <w:iCs/>
                  <w:sz w:val="20"/>
                </w:rPr>
                <w:t>ESRs</w:t>
              </w:r>
              <w:r w:rsidRPr="00D54EFC">
                <w:rPr>
                  <w:iCs/>
                  <w:sz w:val="20"/>
                </w:rPr>
                <w:t xml:space="preserve"> must have (1) an SGIA or other public, financially binding agreement between the Resource owner and TSP under which generation interconnection facilities would be constructed or, for a MOU or EC, a public commitment letter to construct a new </w:t>
              </w:r>
              <w:r>
                <w:rPr>
                  <w:iCs/>
                  <w:sz w:val="20"/>
                </w:rPr>
                <w:t>ESR</w:t>
              </w:r>
              <w:r w:rsidRPr="00D54EFC">
                <w:rPr>
                  <w:iCs/>
                  <w:sz w:val="20"/>
                </w:rPr>
                <w:t xml:space="preserve">, (2) a written notice from the TSP that the IE has provided notice to proceed with the construction of the interconnection, and (3) provided the TSP with sufficient financial security to fund the interconnection facilities. </w:t>
              </w:r>
              <w:r>
                <w:rPr>
                  <w:iCs/>
                  <w:sz w:val="20"/>
                </w:rPr>
                <w:t xml:space="preserve"> ESRs</w:t>
              </w:r>
              <w:r w:rsidRPr="00D54EFC">
                <w:rPr>
                  <w:iCs/>
                  <w:sz w:val="20"/>
                </w:rPr>
                <w:t xml:space="preserve"> classified as small generators in accordance with paragraph (3) of Planning Guide Section 5.2.1 must have an ERCOT-assigned Model Ready Date</w:t>
              </w:r>
            </w:ins>
            <w:del w:id="93" w:author="ERCOT" w:date="2026-01-07T12:01:00Z" w16du:dateUtc="2026-01-07T18:01:00Z">
              <w:r w:rsidR="00453A05" w:rsidRPr="00D54EFC" w:rsidDel="00EB5FC5">
                <w:rPr>
                  <w:i/>
                  <w:iCs/>
                  <w:sz w:val="20"/>
                </w:rPr>
                <w:delText>Available</w:delText>
              </w:r>
              <w:r w:rsidR="00453A05" w:rsidDel="00EB5FC5">
                <w:rPr>
                  <w:i/>
                  <w:iCs/>
                  <w:sz w:val="20"/>
                </w:rPr>
                <w:delText xml:space="preserve"> Energy Storage Resource</w:delText>
              </w:r>
              <w:r w:rsidR="00453A05" w:rsidRPr="00D54EFC" w:rsidDel="00EB5FC5">
                <w:rPr>
                  <w:i/>
                  <w:iCs/>
                  <w:sz w:val="20"/>
                </w:rPr>
                <w:delText xml:space="preserve"> Capacity</w:delText>
              </w:r>
              <w:r w:rsidR="00453A05" w:rsidRPr="00D54EFC" w:rsidDel="00EB5FC5">
                <w:rPr>
                  <w:iCs/>
                  <w:sz w:val="20"/>
                </w:rPr>
                <w:delText xml:space="preserve">—The amount of ESR capacity that ERCOT has approved, or expects to approve, for grid synchronization by the start of season </w:delText>
              </w:r>
              <w:r w:rsidR="00453A05" w:rsidRPr="00D54EFC" w:rsidDel="00EB5FC5">
                <w:rPr>
                  <w:i/>
                  <w:iCs/>
                  <w:sz w:val="20"/>
                </w:rPr>
                <w:delText>s</w:delText>
              </w:r>
              <w:r w:rsidR="00453A05" w:rsidRPr="00D54EFC" w:rsidDel="00EB5FC5">
                <w:rPr>
                  <w:sz w:val="20"/>
                </w:rPr>
                <w:delText xml:space="preserve"> for Reserve Risk Period</w:delText>
              </w:r>
              <w:r w:rsidR="00453A05" w:rsidRPr="00D54EFC" w:rsidDel="00EB5FC5">
                <w:rPr>
                  <w:i/>
                  <w:iCs/>
                  <w:sz w:val="20"/>
                </w:rPr>
                <w:delText xml:space="preserve"> p </w:delText>
              </w:r>
              <w:r w:rsidR="00453A05" w:rsidRPr="00D54EFC" w:rsidDel="00EB5FC5">
                <w:rPr>
                  <w:sz w:val="20"/>
                </w:rPr>
                <w:delText xml:space="preserve">and </w:delText>
              </w:r>
              <w:r w:rsidR="00453A05" w:rsidDel="00EB5FC5">
                <w:rPr>
                  <w:sz w:val="20"/>
                </w:rPr>
                <w:delText>y</w:delText>
              </w:r>
              <w:r w:rsidR="00453A05" w:rsidRPr="00D54EFC" w:rsidDel="00EB5FC5">
                <w:rPr>
                  <w:iCs/>
                  <w:sz w:val="20"/>
                </w:rPr>
                <w:delText xml:space="preserve">ear </w:delText>
              </w:r>
              <w:r w:rsidR="00453A05" w:rsidRPr="00D54EFC" w:rsidDel="00EB5FC5">
                <w:rPr>
                  <w:i/>
                  <w:iCs/>
                  <w:sz w:val="20"/>
                </w:rPr>
                <w:delText>i</w:delText>
              </w:r>
              <w:r w:rsidR="00453A05" w:rsidRPr="00D54EFC" w:rsidDel="00EB5FC5">
                <w:rPr>
                  <w:iCs/>
                  <w:sz w:val="20"/>
                </w:rPr>
                <w:delText xml:space="preserve">, multiplied by ERSELCC </w:delText>
              </w:r>
              <w:r w:rsidR="00453A05" w:rsidRPr="00D54EFC" w:rsidDel="00EB5FC5">
                <w:rPr>
                  <w:i/>
                  <w:sz w:val="20"/>
                  <w:vertAlign w:val="subscript"/>
                </w:rPr>
                <w:delText>p,</w:delText>
              </w:r>
              <w:r w:rsidR="00453A05" w:rsidRPr="00D54EFC" w:rsidDel="00EB5FC5">
                <w:rPr>
                  <w:iCs/>
                  <w:sz w:val="20"/>
                </w:rPr>
                <w:delText xml:space="preserve"> </w:delText>
              </w:r>
              <w:r w:rsidR="00453A05" w:rsidRPr="00D54EFC" w:rsidDel="00EB5FC5">
                <w:rPr>
                  <w:i/>
                  <w:iCs/>
                  <w:sz w:val="20"/>
                  <w:vertAlign w:val="subscript"/>
                </w:rPr>
                <w:delText>s, i.</w:delText>
              </w:r>
            </w:del>
          </w:p>
        </w:tc>
      </w:tr>
      <w:tr w:rsidR="00453A05" w:rsidRPr="00D54EFC" w14:paraId="4D5C677B" w14:textId="77777777" w:rsidTr="00453A05">
        <w:trPr>
          <w:cantSplit/>
        </w:trPr>
        <w:tc>
          <w:tcPr>
            <w:tcW w:w="1388" w:type="pct"/>
          </w:tcPr>
          <w:p w14:paraId="168C8293" w14:textId="77777777" w:rsidR="00453A05" w:rsidRPr="00D54EFC" w:rsidRDefault="00453A05" w:rsidP="00A66968">
            <w:pPr>
              <w:spacing w:after="60"/>
              <w:rPr>
                <w:iCs/>
                <w:sz w:val="20"/>
              </w:rPr>
            </w:pPr>
            <w:r w:rsidRPr="00D54EFC">
              <w:rPr>
                <w:iCs/>
                <w:sz w:val="20"/>
              </w:rPr>
              <w:t xml:space="preserve">LTOUTAGE </w:t>
            </w:r>
            <w:r w:rsidRPr="00D54EFC">
              <w:rPr>
                <w:bCs/>
                <w:i/>
                <w:iCs/>
                <w:sz w:val="20"/>
                <w:vertAlign w:val="subscript"/>
              </w:rPr>
              <w:t>s, i</w:t>
            </w:r>
          </w:p>
        </w:tc>
        <w:tc>
          <w:tcPr>
            <w:tcW w:w="349" w:type="pct"/>
          </w:tcPr>
          <w:p w14:paraId="277A0A29" w14:textId="77777777" w:rsidR="00453A05" w:rsidRPr="00D54EFC" w:rsidRDefault="00453A05" w:rsidP="00A66968">
            <w:pPr>
              <w:spacing w:after="60"/>
              <w:rPr>
                <w:iCs/>
                <w:sz w:val="20"/>
              </w:rPr>
            </w:pPr>
            <w:r w:rsidRPr="00D54EFC">
              <w:rPr>
                <w:iCs/>
                <w:sz w:val="20"/>
              </w:rPr>
              <w:t>MW</w:t>
            </w:r>
          </w:p>
        </w:tc>
        <w:tc>
          <w:tcPr>
            <w:tcW w:w="3263" w:type="pct"/>
          </w:tcPr>
          <w:p w14:paraId="0FE488AF" w14:textId="77777777" w:rsidR="00453A05" w:rsidRPr="00D54EFC" w:rsidRDefault="00453A05" w:rsidP="00A66968">
            <w:pPr>
              <w:spacing w:after="60"/>
              <w:rPr>
                <w:i/>
                <w:iCs/>
                <w:sz w:val="20"/>
              </w:rPr>
            </w:pPr>
            <w:r w:rsidRPr="00D54EFC">
              <w:rPr>
                <w:i/>
                <w:iCs/>
                <w:sz w:val="20"/>
              </w:rPr>
              <w:t>Forced Outage Capacity Reported in a Notification of Suspension of Operations—</w:t>
            </w:r>
            <w:r w:rsidRPr="00D54EFC">
              <w:rPr>
                <w:iCs/>
                <w:sz w:val="20"/>
              </w:rPr>
              <w:t xml:space="preserve">For Generation Resources whose operation has been suspended due to a Forced Outage as reported in a Notification of Suspension of Operations (NSO), the sum of Seasonal net maximum sustainable ratings for </w:t>
            </w:r>
            <w:r>
              <w:rPr>
                <w:iCs/>
                <w:sz w:val="20"/>
              </w:rPr>
              <w:t>s</w:t>
            </w:r>
            <w:r w:rsidRPr="00D54EFC">
              <w:rPr>
                <w:iCs/>
                <w:sz w:val="20"/>
              </w:rPr>
              <w:t xml:space="preserve">eason </w:t>
            </w:r>
            <w:r w:rsidRPr="00D54EFC">
              <w:rPr>
                <w:i/>
                <w:iCs/>
                <w:sz w:val="20"/>
              </w:rPr>
              <w:t xml:space="preserve">s </w:t>
            </w:r>
            <w:r w:rsidRPr="00D54EFC">
              <w:rPr>
                <w:sz w:val="20"/>
              </w:rPr>
              <w:t>and</w:t>
            </w:r>
            <w:r w:rsidRPr="00D54EFC">
              <w:rPr>
                <w:iCs/>
                <w:sz w:val="20"/>
              </w:rPr>
              <w:t xml:space="preserve"> </w:t>
            </w:r>
            <w:r>
              <w:rPr>
                <w:iCs/>
                <w:sz w:val="20"/>
              </w:rPr>
              <w:t>y</w:t>
            </w:r>
            <w:r w:rsidRPr="00D54EFC">
              <w:rPr>
                <w:iCs/>
                <w:sz w:val="20"/>
              </w:rPr>
              <w:t xml:space="preserve">ear </w:t>
            </w:r>
            <w:r w:rsidRPr="00D54EFC">
              <w:rPr>
                <w:i/>
                <w:iCs/>
                <w:sz w:val="20"/>
              </w:rPr>
              <w:t>i</w:t>
            </w:r>
            <w:r w:rsidRPr="00D54EFC">
              <w:rPr>
                <w:iCs/>
                <w:sz w:val="20"/>
              </w:rPr>
              <w:t>, as reported in the NSO forms.  For Inverter</w:t>
            </w:r>
            <w:r>
              <w:rPr>
                <w:iCs/>
                <w:sz w:val="20"/>
              </w:rPr>
              <w:t>-</w:t>
            </w:r>
            <w:r w:rsidRPr="00D54EFC">
              <w:rPr>
                <w:iCs/>
                <w:sz w:val="20"/>
              </w:rPr>
              <w:t xml:space="preserve">Based Resources </w:t>
            </w:r>
            <w:r>
              <w:rPr>
                <w:iCs/>
                <w:sz w:val="20"/>
              </w:rPr>
              <w:t xml:space="preserve">(IBRs) </w:t>
            </w:r>
            <w:r w:rsidRPr="00D54EFC">
              <w:rPr>
                <w:iCs/>
                <w:sz w:val="20"/>
              </w:rPr>
              <w:t>use WINDCAP, SOLARCAP, and ESRCAP rather than ratings reported in NSOs.</w:t>
            </w:r>
          </w:p>
        </w:tc>
      </w:tr>
      <w:tr w:rsidR="00453A05" w:rsidRPr="00D54EFC" w14:paraId="2D9FCE08" w14:textId="77777777" w:rsidTr="00453A05">
        <w:trPr>
          <w:cantSplit/>
        </w:trPr>
        <w:tc>
          <w:tcPr>
            <w:tcW w:w="1388" w:type="pct"/>
          </w:tcPr>
          <w:p w14:paraId="6CFAC594" w14:textId="77777777" w:rsidR="00453A05" w:rsidRPr="00D54EFC" w:rsidRDefault="00453A05" w:rsidP="00A66968">
            <w:pPr>
              <w:spacing w:after="60"/>
              <w:rPr>
                <w:iCs/>
                <w:sz w:val="20"/>
              </w:rPr>
            </w:pPr>
            <w:r w:rsidRPr="00D54EFC">
              <w:rPr>
                <w:iCs/>
                <w:sz w:val="20"/>
              </w:rPr>
              <w:t xml:space="preserve">UNSWITCH </w:t>
            </w:r>
            <w:r w:rsidRPr="00D54EFC">
              <w:rPr>
                <w:bCs/>
                <w:i/>
                <w:iCs/>
                <w:sz w:val="20"/>
                <w:vertAlign w:val="subscript"/>
              </w:rPr>
              <w:t xml:space="preserve">s, i </w:t>
            </w:r>
          </w:p>
        </w:tc>
        <w:tc>
          <w:tcPr>
            <w:tcW w:w="349" w:type="pct"/>
          </w:tcPr>
          <w:p w14:paraId="6B7AAE2F" w14:textId="77777777" w:rsidR="00453A05" w:rsidRPr="00D54EFC" w:rsidRDefault="00453A05" w:rsidP="00A66968">
            <w:pPr>
              <w:spacing w:after="60"/>
              <w:rPr>
                <w:iCs/>
                <w:sz w:val="20"/>
              </w:rPr>
            </w:pPr>
            <w:r w:rsidRPr="00D54EFC">
              <w:rPr>
                <w:iCs/>
                <w:sz w:val="20"/>
              </w:rPr>
              <w:t>MW</w:t>
            </w:r>
          </w:p>
        </w:tc>
        <w:tc>
          <w:tcPr>
            <w:tcW w:w="3263" w:type="pct"/>
          </w:tcPr>
          <w:p w14:paraId="5C791ECF" w14:textId="77777777" w:rsidR="00453A05" w:rsidRPr="00D54EFC" w:rsidRDefault="00453A05" w:rsidP="00A66968">
            <w:pPr>
              <w:spacing w:after="60"/>
              <w:rPr>
                <w:iCs/>
                <w:sz w:val="20"/>
              </w:rPr>
            </w:pPr>
            <w:r w:rsidRPr="00D54EFC">
              <w:rPr>
                <w:i/>
                <w:iCs/>
                <w:sz w:val="20"/>
              </w:rPr>
              <w:t>Capacity of Unavailable Switchable Generation Resource</w:t>
            </w:r>
            <w:r w:rsidRPr="00D54EFC">
              <w:rPr>
                <w:iCs/>
                <w:sz w:val="20"/>
              </w:rPr>
              <w:t xml:space="preserve">—The amount of capacity reported by the owners of a switchable Generation Resource that will be unavailable to ERCOT during </w:t>
            </w:r>
            <w:r>
              <w:rPr>
                <w:iCs/>
                <w:sz w:val="20"/>
              </w:rPr>
              <w:t>s</w:t>
            </w:r>
            <w:r w:rsidRPr="00D54EFC">
              <w:rPr>
                <w:iCs/>
                <w:sz w:val="20"/>
              </w:rPr>
              <w:t xml:space="preserve">eason </w:t>
            </w:r>
            <w:r w:rsidRPr="00D54EFC">
              <w:rPr>
                <w:i/>
                <w:iCs/>
                <w:sz w:val="20"/>
              </w:rPr>
              <w:t>s</w:t>
            </w:r>
            <w:r w:rsidRPr="00D54EFC">
              <w:rPr>
                <w:iCs/>
                <w:sz w:val="20"/>
              </w:rPr>
              <w:t xml:space="preserve"> and </w:t>
            </w:r>
            <w:r>
              <w:rPr>
                <w:iCs/>
                <w:sz w:val="20"/>
              </w:rPr>
              <w:t>y</w:t>
            </w:r>
            <w:r w:rsidRPr="00D54EFC">
              <w:rPr>
                <w:iCs/>
                <w:sz w:val="20"/>
              </w:rPr>
              <w:t xml:space="preserve">ear </w:t>
            </w:r>
            <w:r w:rsidRPr="00D54EFC">
              <w:rPr>
                <w:i/>
                <w:iCs/>
                <w:sz w:val="20"/>
              </w:rPr>
              <w:t>i</w:t>
            </w:r>
            <w:r w:rsidRPr="00D54EFC">
              <w:rPr>
                <w:iCs/>
                <w:sz w:val="20"/>
              </w:rPr>
              <w:t xml:space="preserve"> pursuant to paragraph (2) of Section 16.5.4, Maintaining and Updating Resource Entity Information.</w:t>
            </w:r>
          </w:p>
        </w:tc>
      </w:tr>
      <w:tr w:rsidR="00453A05" w:rsidRPr="00D54EFC" w14:paraId="59B02624" w14:textId="77777777" w:rsidTr="00453A05">
        <w:trPr>
          <w:cantSplit/>
        </w:trPr>
        <w:tc>
          <w:tcPr>
            <w:tcW w:w="1388" w:type="pct"/>
          </w:tcPr>
          <w:p w14:paraId="66AFD2C9" w14:textId="77777777" w:rsidR="00453A05" w:rsidRPr="00D54EFC" w:rsidRDefault="00453A05" w:rsidP="00A66968">
            <w:pPr>
              <w:spacing w:after="60"/>
              <w:rPr>
                <w:iCs/>
                <w:sz w:val="20"/>
              </w:rPr>
            </w:pPr>
            <w:r w:rsidRPr="00D54EFC">
              <w:rPr>
                <w:iCs/>
                <w:sz w:val="20"/>
              </w:rPr>
              <w:t xml:space="preserve">RETCAPNSO </w:t>
            </w:r>
            <w:r w:rsidRPr="00D54EFC">
              <w:rPr>
                <w:bCs/>
                <w:i/>
                <w:iCs/>
                <w:sz w:val="20"/>
                <w:vertAlign w:val="subscript"/>
              </w:rPr>
              <w:t>s, i</w:t>
            </w:r>
          </w:p>
        </w:tc>
        <w:tc>
          <w:tcPr>
            <w:tcW w:w="349" w:type="pct"/>
          </w:tcPr>
          <w:p w14:paraId="0236469C" w14:textId="77777777" w:rsidR="00453A05" w:rsidRPr="00D54EFC" w:rsidRDefault="00453A05" w:rsidP="00A66968">
            <w:pPr>
              <w:spacing w:after="60"/>
              <w:rPr>
                <w:iCs/>
                <w:sz w:val="20"/>
              </w:rPr>
            </w:pPr>
            <w:r w:rsidRPr="00D54EFC">
              <w:rPr>
                <w:iCs/>
                <w:sz w:val="20"/>
              </w:rPr>
              <w:t>MW</w:t>
            </w:r>
          </w:p>
        </w:tc>
        <w:tc>
          <w:tcPr>
            <w:tcW w:w="3263" w:type="pct"/>
          </w:tcPr>
          <w:p w14:paraId="773F7D20" w14:textId="77777777" w:rsidR="00453A05" w:rsidRPr="00D54EFC" w:rsidRDefault="00453A05" w:rsidP="00A66968">
            <w:pPr>
              <w:spacing w:after="60"/>
              <w:rPr>
                <w:iCs/>
                <w:sz w:val="20"/>
              </w:rPr>
            </w:pPr>
            <w:r w:rsidRPr="00D54EFC">
              <w:rPr>
                <w:i/>
                <w:iCs/>
                <w:sz w:val="20"/>
              </w:rPr>
              <w:t>Capacity Pending Retirement</w:t>
            </w:r>
            <w:r w:rsidRPr="00D54EFC">
              <w:rPr>
                <w:iCs/>
                <w:sz w:val="20"/>
              </w:rPr>
              <w:t xml:space="preserve">—The amount of capacity in </w:t>
            </w:r>
            <w:r>
              <w:rPr>
                <w:iCs/>
                <w:sz w:val="20"/>
              </w:rPr>
              <w:t>s</w:t>
            </w:r>
            <w:r w:rsidRPr="00D54EFC">
              <w:rPr>
                <w:iCs/>
                <w:sz w:val="20"/>
              </w:rPr>
              <w:t xml:space="preserve">eason </w:t>
            </w:r>
            <w:r w:rsidRPr="00D54EFC">
              <w:rPr>
                <w:i/>
                <w:iCs/>
                <w:sz w:val="20"/>
              </w:rPr>
              <w:t>s</w:t>
            </w:r>
            <w:r w:rsidRPr="00D54EFC">
              <w:rPr>
                <w:iCs/>
                <w:sz w:val="20"/>
              </w:rPr>
              <w:t xml:space="preserve"> of </w:t>
            </w:r>
            <w:r>
              <w:rPr>
                <w:iCs/>
                <w:sz w:val="20"/>
              </w:rPr>
              <w:t>y</w:t>
            </w:r>
            <w:r w:rsidRPr="00D54EFC">
              <w:rPr>
                <w:iCs/>
                <w:sz w:val="20"/>
              </w:rPr>
              <w:t xml:space="preserve">ear </w:t>
            </w:r>
            <w:r w:rsidRPr="00D54EFC">
              <w:rPr>
                <w:i/>
                <w:iCs/>
                <w:sz w:val="20"/>
              </w:rPr>
              <w:t>i</w:t>
            </w:r>
            <w:r w:rsidRPr="00D54EFC">
              <w:rPr>
                <w:iCs/>
                <w:sz w:val="20"/>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453A05" w:rsidRPr="00D54EFC" w14:paraId="045005C8" w14:textId="77777777" w:rsidTr="00453A05">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5B42B0A" w14:textId="77777777" w:rsidR="00453A05" w:rsidRPr="00D54EFC" w:rsidRDefault="00453A05" w:rsidP="00A66968">
            <w:pPr>
              <w:spacing w:after="60"/>
              <w:rPr>
                <w:i/>
                <w:iCs/>
                <w:sz w:val="20"/>
              </w:rPr>
            </w:pPr>
            <w:r w:rsidRPr="00D54EFC">
              <w:rPr>
                <w:iCs/>
                <w:sz w:val="20"/>
              </w:rPr>
              <w:lastRenderedPageBreak/>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7BE3F10D" w14:textId="77777777" w:rsidR="00453A05" w:rsidRPr="00D54EFC" w:rsidRDefault="00453A05" w:rsidP="00A66968">
            <w:pPr>
              <w:spacing w:after="60"/>
              <w:rPr>
                <w:iCs/>
                <w:sz w:val="20"/>
              </w:rPr>
            </w:pPr>
            <w:r w:rsidRPr="00D54EFC">
              <w:rPr>
                <w:iCs/>
                <w:sz w:val="20"/>
              </w:rPr>
              <w:t>MW</w:t>
            </w:r>
          </w:p>
        </w:tc>
        <w:tc>
          <w:tcPr>
            <w:tcW w:w="3263" w:type="pct"/>
            <w:tcBorders>
              <w:top w:val="single" w:sz="6" w:space="0" w:color="auto"/>
              <w:left w:val="single" w:sz="6" w:space="0" w:color="auto"/>
              <w:bottom w:val="single" w:sz="6" w:space="0" w:color="auto"/>
              <w:right w:val="single" w:sz="4" w:space="0" w:color="auto"/>
            </w:tcBorders>
          </w:tcPr>
          <w:p w14:paraId="72A3786E" w14:textId="77777777" w:rsidR="00453A05" w:rsidRPr="00D54EFC" w:rsidRDefault="00453A05" w:rsidP="00A66968">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Pr>
                <w:iCs/>
                <w:sz w:val="20"/>
              </w:rPr>
              <w:t>s</w:t>
            </w:r>
            <w:r w:rsidRPr="00D54EFC">
              <w:rPr>
                <w:iCs/>
                <w:sz w:val="20"/>
              </w:rPr>
              <w:t xml:space="preserve">eason </w:t>
            </w:r>
            <w:r w:rsidRPr="00D54EFC">
              <w:rPr>
                <w:i/>
                <w:iCs/>
                <w:sz w:val="20"/>
              </w:rPr>
              <w:t>s</w:t>
            </w:r>
            <w:r w:rsidRPr="00D54EFC">
              <w:rPr>
                <w:iCs/>
                <w:sz w:val="20"/>
              </w:rPr>
              <w:t xml:space="preserve"> for </w:t>
            </w:r>
            <w:r>
              <w:rPr>
                <w:iCs/>
                <w:sz w:val="20"/>
              </w:rPr>
              <w:t>y</w:t>
            </w:r>
            <w:r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EB5FC5" w:rsidRPr="00D54EFC" w14:paraId="42118574" w14:textId="77777777" w:rsidTr="00453A05">
        <w:trPr>
          <w:cantSplit/>
          <w:trHeight w:val="237"/>
          <w:ins w:id="94" w:author="ERCOT" w:date="2026-01-07T12:02:00Z"/>
        </w:trPr>
        <w:tc>
          <w:tcPr>
            <w:tcW w:w="1388" w:type="pct"/>
            <w:tcBorders>
              <w:top w:val="single" w:sz="6" w:space="0" w:color="auto"/>
              <w:left w:val="single" w:sz="4" w:space="0" w:color="auto"/>
              <w:bottom w:val="single" w:sz="6" w:space="0" w:color="auto"/>
              <w:right w:val="single" w:sz="6" w:space="0" w:color="auto"/>
            </w:tcBorders>
          </w:tcPr>
          <w:p w14:paraId="33BF2A5C" w14:textId="66FEC2EE" w:rsidR="00EB5FC5" w:rsidRPr="00D54EFC" w:rsidRDefault="00EB5FC5" w:rsidP="00EB5FC5">
            <w:pPr>
              <w:spacing w:after="60"/>
              <w:rPr>
                <w:ins w:id="95" w:author="ERCOT" w:date="2026-01-07T12:02:00Z" w16du:dateUtc="2026-01-07T18:02:00Z"/>
                <w:iCs/>
                <w:sz w:val="20"/>
              </w:rPr>
            </w:pPr>
            <w:ins w:id="96" w:author="ERCOT" w:date="2026-01-07T12:03:00Z" w16du:dateUtc="2026-01-07T18:03:00Z">
              <w:r w:rsidRPr="009413CF">
                <w:rPr>
                  <w:b/>
                  <w:bCs/>
                  <w:sz w:val="20"/>
                  <w:szCs w:val="20"/>
                </w:rPr>
                <w:t>REP</w:t>
              </w:r>
              <w:r>
                <w:rPr>
                  <w:b/>
                  <w:bCs/>
                  <w:sz w:val="20"/>
                  <w:szCs w:val="20"/>
                </w:rPr>
                <w:t>OW</w:t>
              </w:r>
              <w:r w:rsidRPr="009413CF">
                <w:rPr>
                  <w:b/>
                  <w:bCs/>
                  <w:sz w:val="20"/>
                  <w:szCs w:val="20"/>
                </w:rPr>
                <w:t xml:space="preserve">CAPUNC </w:t>
              </w:r>
              <w:r w:rsidRPr="00D54EFC">
                <w:rPr>
                  <w:b/>
                  <w:bCs/>
                  <w:i/>
                  <w:vertAlign w:val="subscript"/>
                </w:rPr>
                <w:t>s, i</w:t>
              </w:r>
            </w:ins>
          </w:p>
        </w:tc>
        <w:tc>
          <w:tcPr>
            <w:tcW w:w="349" w:type="pct"/>
            <w:tcBorders>
              <w:top w:val="single" w:sz="6" w:space="0" w:color="auto"/>
              <w:left w:val="single" w:sz="6" w:space="0" w:color="auto"/>
              <w:bottom w:val="single" w:sz="6" w:space="0" w:color="auto"/>
              <w:right w:val="single" w:sz="6" w:space="0" w:color="auto"/>
            </w:tcBorders>
          </w:tcPr>
          <w:p w14:paraId="47C8ED81" w14:textId="568913E1" w:rsidR="00EB5FC5" w:rsidRPr="00D54EFC" w:rsidRDefault="00EB5FC5" w:rsidP="00EB5FC5">
            <w:pPr>
              <w:spacing w:after="60"/>
              <w:rPr>
                <w:ins w:id="97" w:author="ERCOT" w:date="2026-01-07T12:02:00Z" w16du:dateUtc="2026-01-07T18:02:00Z"/>
                <w:iCs/>
                <w:sz w:val="20"/>
              </w:rPr>
            </w:pPr>
            <w:ins w:id="98" w:author="ERCOT" w:date="2026-01-07T12:03:00Z" w16du:dateUtc="2026-01-07T18:03:00Z">
              <w:r>
                <w:rPr>
                  <w:iCs/>
                  <w:sz w:val="20"/>
                </w:rPr>
                <w:t>MW</w:t>
              </w:r>
            </w:ins>
          </w:p>
        </w:tc>
        <w:tc>
          <w:tcPr>
            <w:tcW w:w="3263" w:type="pct"/>
            <w:tcBorders>
              <w:top w:val="single" w:sz="6" w:space="0" w:color="auto"/>
              <w:left w:val="single" w:sz="6" w:space="0" w:color="auto"/>
              <w:bottom w:val="single" w:sz="6" w:space="0" w:color="auto"/>
              <w:right w:val="single" w:sz="4" w:space="0" w:color="auto"/>
            </w:tcBorders>
          </w:tcPr>
          <w:p w14:paraId="024C3ECA" w14:textId="7C34C462" w:rsidR="00EB5FC5" w:rsidRPr="00D54EFC" w:rsidRDefault="00EB5FC5" w:rsidP="00EB5FC5">
            <w:pPr>
              <w:spacing w:after="60"/>
              <w:rPr>
                <w:ins w:id="99" w:author="ERCOT" w:date="2026-01-07T12:02:00Z" w16du:dateUtc="2026-01-07T18:02:00Z"/>
                <w:i/>
                <w:iCs/>
                <w:sz w:val="20"/>
              </w:rPr>
            </w:pPr>
            <w:ins w:id="100" w:author="ERCOT" w:date="2026-01-07T12:03:00Z" w16du:dateUtc="2026-01-07T18:03:00Z">
              <w:r>
                <w:rPr>
                  <w:i/>
                  <w:iCs/>
                  <w:sz w:val="20"/>
                </w:rPr>
                <w:t>Unconfirmed Planned Repower Projects</w:t>
              </w:r>
              <w:r w:rsidRPr="00D54EFC">
                <w:rPr>
                  <w:iCs/>
                  <w:sz w:val="20"/>
                </w:rPr>
                <w:t>—The</w:t>
              </w:r>
              <w:r>
                <w:rPr>
                  <w:iCs/>
                  <w:sz w:val="20"/>
                </w:rPr>
                <w:t xml:space="preserve"> </w:t>
              </w:r>
              <w:r w:rsidRPr="00D54EFC">
                <w:rPr>
                  <w:iCs/>
                  <w:sz w:val="20"/>
                </w:rPr>
                <w:t xml:space="preserve">capacity of </w:t>
              </w:r>
              <w:r>
                <w:rPr>
                  <w:iCs/>
                  <w:sz w:val="20"/>
                </w:rPr>
                <w:t xml:space="preserve">planned repower projects intended </w:t>
              </w:r>
              <w:r w:rsidRPr="00D54EFC">
                <w:rPr>
                  <w:iCs/>
                  <w:sz w:val="20"/>
                </w:rPr>
                <w:t xml:space="preserve">to </w:t>
              </w:r>
              <w:r>
                <w:rPr>
                  <w:iCs/>
                  <w:sz w:val="20"/>
                </w:rPr>
                <w:t xml:space="preserve">replace an Unconfirmed Planned Retirement at the same site. </w:t>
              </w:r>
            </w:ins>
            <w:ins w:id="101" w:author="ERCOT" w:date="2026-01-07T12:04:00Z" w16du:dateUtc="2026-01-07T18:04:00Z">
              <w:r>
                <w:rPr>
                  <w:iCs/>
                  <w:sz w:val="20"/>
                </w:rPr>
                <w:t xml:space="preserve"> </w:t>
              </w:r>
            </w:ins>
            <w:ins w:id="102" w:author="ERCOT" w:date="2026-01-07T12:03:00Z" w16du:dateUtc="2026-01-07T18:03:00Z">
              <w:r>
                <w:rPr>
                  <w:iCs/>
                  <w:sz w:val="20"/>
                </w:rPr>
                <w:t xml:space="preserve">Examples of repower projects include, but are not limited to, coal-to-gas conversions and </w:t>
              </w:r>
              <w:r w:rsidRPr="00D54EFC">
                <w:rPr>
                  <w:iCs/>
                  <w:sz w:val="20"/>
                </w:rPr>
                <w:t>PVG</w:t>
              </w:r>
              <w:r>
                <w:rPr>
                  <w:iCs/>
                  <w:sz w:val="20"/>
                </w:rPr>
                <w:t>R/</w:t>
              </w:r>
            </w:ins>
            <w:ins w:id="103" w:author="ERCOT" w:date="2026-01-27T13:50:00Z" w16du:dateUtc="2026-01-27T19:50:00Z">
              <w:r w:rsidR="00406B5A">
                <w:rPr>
                  <w:iCs/>
                  <w:sz w:val="20"/>
                </w:rPr>
                <w:t>ESR</w:t>
              </w:r>
            </w:ins>
            <w:ins w:id="104" w:author="ERCOT" w:date="2026-01-07T12:03:00Z" w16du:dateUtc="2026-01-07T18:03:00Z">
              <w:r>
                <w:rPr>
                  <w:iCs/>
                  <w:sz w:val="20"/>
                </w:rPr>
                <w:t xml:space="preserve"> integration. </w:t>
              </w:r>
            </w:ins>
            <w:ins w:id="105" w:author="ERCOT" w:date="2026-01-07T12:04:00Z" w16du:dateUtc="2026-01-07T18:04:00Z">
              <w:r>
                <w:rPr>
                  <w:iCs/>
                  <w:sz w:val="20"/>
                </w:rPr>
                <w:t xml:space="preserve"> </w:t>
              </w:r>
            </w:ins>
            <w:ins w:id="106" w:author="ERCOT" w:date="2026-01-07T12:03:00Z" w16du:dateUtc="2026-01-07T18:03:00Z">
              <w:r>
                <w:rPr>
                  <w:iCs/>
                  <w:sz w:val="20"/>
                </w:rPr>
                <w:t xml:space="preserve">A planned repower project is eligible to be included in the CDR if (1) </w:t>
              </w:r>
            </w:ins>
            <w:ins w:id="107" w:author="ERCOT" w:date="2026-01-27T13:50:00Z" w16du:dateUtc="2026-01-27T19:50:00Z">
              <w:r w:rsidR="00406B5A">
                <w:rPr>
                  <w:iCs/>
                  <w:sz w:val="20"/>
                </w:rPr>
                <w:t>a</w:t>
              </w:r>
            </w:ins>
            <w:ins w:id="108" w:author="ERCOT" w:date="2026-01-07T12:03:00Z" w16du:dateUtc="2026-01-07T18:03:00Z">
              <w:r>
                <w:rPr>
                  <w:iCs/>
                  <w:sz w:val="20"/>
                </w:rPr>
                <w:t xml:space="preserve">n interconnection request for the project has been submitted through the RIOO system, but the project does not qualify to be included in the CDR, or (2) a public announcement has been made indicating the intent to repower the Unconfirmed Planned Retirement.  For the latter eligibility criterion, sufficiently detailed capacity availability information must be cited in the public announcement or provided to ERCOT to indicate </w:t>
              </w:r>
            </w:ins>
            <w:ins w:id="109" w:author="ERCOT" w:date="2026-01-27T13:50:00Z" w16du:dateUtc="2026-01-27T19:50:00Z">
              <w:r w:rsidR="00406B5A">
                <w:rPr>
                  <w:iCs/>
                  <w:sz w:val="20"/>
                </w:rPr>
                <w:t>which</w:t>
              </w:r>
            </w:ins>
            <w:ins w:id="110" w:author="ERCOT" w:date="2026-01-07T12:03:00Z" w16du:dateUtc="2026-01-07T18:03:00Z">
              <w:r>
                <w:rPr>
                  <w:iCs/>
                  <w:sz w:val="20"/>
                </w:rPr>
                <w:t xml:space="preserve"> year and season the capacity will be available.</w:t>
              </w:r>
            </w:ins>
          </w:p>
        </w:tc>
      </w:tr>
      <w:tr w:rsidR="00453A05" w:rsidRPr="00D54EFC" w14:paraId="72BC7457" w14:textId="77777777" w:rsidTr="00453A05">
        <w:trPr>
          <w:cantSplit/>
          <w:trHeight w:val="237"/>
        </w:trPr>
        <w:tc>
          <w:tcPr>
            <w:tcW w:w="1388" w:type="pct"/>
            <w:tcBorders>
              <w:top w:val="single" w:sz="6" w:space="0" w:color="auto"/>
              <w:left w:val="single" w:sz="4" w:space="0" w:color="auto"/>
              <w:bottom w:val="single" w:sz="6" w:space="0" w:color="auto"/>
              <w:right w:val="single" w:sz="6" w:space="0" w:color="auto"/>
            </w:tcBorders>
          </w:tcPr>
          <w:p w14:paraId="0CFA79D7" w14:textId="77777777" w:rsidR="00453A05" w:rsidRPr="00D54EFC" w:rsidRDefault="00453A05" w:rsidP="00A66968">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0020D8B8" w14:textId="77777777" w:rsidR="00453A05" w:rsidRPr="00D54EFC" w:rsidRDefault="00453A05" w:rsidP="00A66968">
            <w:pPr>
              <w:spacing w:after="60"/>
              <w:rPr>
                <w:iCs/>
                <w:sz w:val="20"/>
              </w:rPr>
            </w:pPr>
            <w:r w:rsidRPr="00D54EFC">
              <w:rPr>
                <w:iCs/>
                <w:sz w:val="20"/>
              </w:rPr>
              <w:t>None</w:t>
            </w:r>
          </w:p>
        </w:tc>
        <w:tc>
          <w:tcPr>
            <w:tcW w:w="3263" w:type="pct"/>
            <w:tcBorders>
              <w:top w:val="single" w:sz="6" w:space="0" w:color="auto"/>
              <w:left w:val="single" w:sz="6" w:space="0" w:color="auto"/>
              <w:bottom w:val="single" w:sz="6" w:space="0" w:color="auto"/>
              <w:right w:val="single" w:sz="4" w:space="0" w:color="auto"/>
            </w:tcBorders>
          </w:tcPr>
          <w:p w14:paraId="0726B362" w14:textId="77777777" w:rsidR="00453A05" w:rsidRPr="006148E1" w:rsidRDefault="00453A05" w:rsidP="00A66968">
            <w:pPr>
              <w:spacing w:after="60"/>
              <w:rPr>
                <w:sz w:val="20"/>
              </w:rPr>
            </w:pPr>
            <w:r w:rsidRPr="00D54EFC">
              <w:rPr>
                <w:sz w:val="20"/>
              </w:rPr>
              <w:t xml:space="preserve">Reserve Risk Period. </w:t>
            </w:r>
            <w:r>
              <w:rPr>
                <w:sz w:val="20"/>
              </w:rPr>
              <w:t xml:space="preserve"> </w:t>
            </w:r>
            <w:r w:rsidRPr="00D54EFC">
              <w:rPr>
                <w:sz w:val="20"/>
              </w:rPr>
              <w:t>The range of consecutive hours having the highest risk of operating reserve shortages for each season as determined by an ELCC study per Section 3.2.6.2</w:t>
            </w:r>
            <w:r>
              <w:rPr>
                <w:sz w:val="20"/>
              </w:rPr>
              <w:t xml:space="preserve">, </w:t>
            </w:r>
            <w:r w:rsidRPr="002C7B77">
              <w:rPr>
                <w:sz w:val="20"/>
              </w:rPr>
              <w:t>Effective Load Carrying Capability (ELCC) Studies</w:t>
            </w:r>
            <w:r w:rsidRPr="00D54EFC">
              <w:rPr>
                <w:sz w:val="20"/>
              </w:rPr>
              <w:t>.</w:t>
            </w:r>
          </w:p>
        </w:tc>
      </w:tr>
      <w:tr w:rsidR="00453A05" w:rsidRPr="00D54EFC" w14:paraId="4126D5AB" w14:textId="77777777" w:rsidTr="00453A05">
        <w:trPr>
          <w:cantSplit/>
          <w:trHeight w:val="237"/>
        </w:trPr>
        <w:tc>
          <w:tcPr>
            <w:tcW w:w="1388" w:type="pct"/>
            <w:tcBorders>
              <w:top w:val="single" w:sz="6" w:space="0" w:color="auto"/>
              <w:left w:val="single" w:sz="4" w:space="0" w:color="auto"/>
              <w:bottom w:val="single" w:sz="6" w:space="0" w:color="auto"/>
              <w:right w:val="single" w:sz="6" w:space="0" w:color="auto"/>
            </w:tcBorders>
          </w:tcPr>
          <w:p w14:paraId="42C82F99" w14:textId="77777777" w:rsidR="00453A05" w:rsidRPr="00D54EFC" w:rsidRDefault="00453A05" w:rsidP="00A66968">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4D6D0D5" w14:textId="77777777" w:rsidR="00453A05" w:rsidRPr="00D54EFC" w:rsidRDefault="00453A05" w:rsidP="00A66968">
            <w:pPr>
              <w:spacing w:after="60"/>
              <w:rPr>
                <w:iCs/>
                <w:sz w:val="20"/>
              </w:rPr>
            </w:pPr>
            <w:r w:rsidRPr="00D54EFC">
              <w:rPr>
                <w:iCs/>
                <w:sz w:val="20"/>
              </w:rPr>
              <w:t>None</w:t>
            </w:r>
          </w:p>
        </w:tc>
        <w:tc>
          <w:tcPr>
            <w:tcW w:w="3263" w:type="pct"/>
            <w:tcBorders>
              <w:top w:val="single" w:sz="6" w:space="0" w:color="auto"/>
              <w:left w:val="single" w:sz="6" w:space="0" w:color="auto"/>
              <w:bottom w:val="single" w:sz="6" w:space="0" w:color="auto"/>
              <w:right w:val="single" w:sz="4" w:space="0" w:color="auto"/>
            </w:tcBorders>
          </w:tcPr>
          <w:p w14:paraId="10164377" w14:textId="77777777" w:rsidR="00453A05" w:rsidRPr="00D54EFC" w:rsidRDefault="00453A05" w:rsidP="00A66968">
            <w:pPr>
              <w:spacing w:after="60"/>
              <w:rPr>
                <w:iCs/>
                <w:sz w:val="20"/>
              </w:rPr>
            </w:pPr>
            <w:r w:rsidRPr="00D54EFC">
              <w:rPr>
                <w:iCs/>
                <w:sz w:val="20"/>
              </w:rPr>
              <w:t>The forecasted peak Load hour and forecasted peak Net Load hour.</w:t>
            </w:r>
          </w:p>
        </w:tc>
      </w:tr>
      <w:tr w:rsidR="00453A05" w:rsidRPr="00D54EFC" w14:paraId="46020906" w14:textId="77777777" w:rsidTr="00453A05">
        <w:trPr>
          <w:cantSplit/>
          <w:trHeight w:val="237"/>
        </w:trPr>
        <w:tc>
          <w:tcPr>
            <w:tcW w:w="1388" w:type="pct"/>
            <w:tcBorders>
              <w:top w:val="single" w:sz="6" w:space="0" w:color="auto"/>
              <w:left w:val="single" w:sz="4" w:space="0" w:color="auto"/>
              <w:bottom w:val="single" w:sz="6" w:space="0" w:color="auto"/>
              <w:right w:val="single" w:sz="6" w:space="0" w:color="auto"/>
            </w:tcBorders>
          </w:tcPr>
          <w:p w14:paraId="09DFC5C2" w14:textId="77777777" w:rsidR="00453A05" w:rsidRPr="00D54EFC" w:rsidRDefault="00453A05" w:rsidP="00A66968">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68B265A3" w14:textId="77777777" w:rsidR="00453A05" w:rsidRPr="00D54EFC" w:rsidRDefault="00453A05" w:rsidP="00A66968">
            <w:pPr>
              <w:spacing w:after="60"/>
              <w:rPr>
                <w:i/>
                <w:iCs/>
                <w:sz w:val="20"/>
              </w:rPr>
            </w:pPr>
            <w:r w:rsidRPr="00D54EFC">
              <w:rPr>
                <w:iCs/>
                <w:sz w:val="20"/>
              </w:rPr>
              <w:t>None</w:t>
            </w:r>
          </w:p>
        </w:tc>
        <w:tc>
          <w:tcPr>
            <w:tcW w:w="3263" w:type="pct"/>
            <w:tcBorders>
              <w:top w:val="single" w:sz="6" w:space="0" w:color="auto"/>
              <w:left w:val="single" w:sz="6" w:space="0" w:color="auto"/>
              <w:bottom w:val="single" w:sz="6" w:space="0" w:color="auto"/>
              <w:right w:val="single" w:sz="4" w:space="0" w:color="auto"/>
            </w:tcBorders>
          </w:tcPr>
          <w:p w14:paraId="1EF206F8" w14:textId="77777777" w:rsidR="00453A05" w:rsidRPr="00D54EFC" w:rsidRDefault="00453A05" w:rsidP="00A66968">
            <w:pPr>
              <w:spacing w:after="60"/>
              <w:rPr>
                <w:iCs/>
                <w:sz w:val="20"/>
              </w:rPr>
            </w:pPr>
            <w:r w:rsidRPr="00D54EFC">
              <w:rPr>
                <w:iCs/>
                <w:sz w:val="20"/>
              </w:rPr>
              <w:t>Year.</w:t>
            </w:r>
          </w:p>
        </w:tc>
      </w:tr>
      <w:tr w:rsidR="00453A05" w:rsidRPr="00D54EFC" w14:paraId="268595FE" w14:textId="77777777" w:rsidTr="00453A05">
        <w:trPr>
          <w:cantSplit/>
          <w:trHeight w:val="210"/>
        </w:trPr>
        <w:tc>
          <w:tcPr>
            <w:tcW w:w="1388" w:type="pct"/>
            <w:tcBorders>
              <w:top w:val="single" w:sz="6" w:space="0" w:color="auto"/>
              <w:left w:val="single" w:sz="4" w:space="0" w:color="auto"/>
              <w:bottom w:val="single" w:sz="6" w:space="0" w:color="auto"/>
              <w:right w:val="single" w:sz="6" w:space="0" w:color="auto"/>
            </w:tcBorders>
          </w:tcPr>
          <w:p w14:paraId="5720F61B" w14:textId="77777777" w:rsidR="00453A05" w:rsidRPr="00D54EFC" w:rsidRDefault="00453A05" w:rsidP="00A66968">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268E5C3A" w14:textId="77777777" w:rsidR="00453A05" w:rsidRPr="00D54EFC" w:rsidRDefault="00453A05" w:rsidP="00A66968">
            <w:pPr>
              <w:spacing w:after="60"/>
              <w:rPr>
                <w:i/>
                <w:iCs/>
                <w:sz w:val="20"/>
              </w:rPr>
            </w:pPr>
            <w:r w:rsidRPr="00D54EFC">
              <w:rPr>
                <w:iCs/>
                <w:sz w:val="20"/>
              </w:rPr>
              <w:t>None</w:t>
            </w:r>
          </w:p>
        </w:tc>
        <w:tc>
          <w:tcPr>
            <w:tcW w:w="3263" w:type="pct"/>
            <w:tcBorders>
              <w:top w:val="single" w:sz="6" w:space="0" w:color="auto"/>
              <w:left w:val="single" w:sz="6" w:space="0" w:color="auto"/>
              <w:bottom w:val="single" w:sz="6" w:space="0" w:color="auto"/>
              <w:right w:val="single" w:sz="4" w:space="0" w:color="auto"/>
            </w:tcBorders>
          </w:tcPr>
          <w:p w14:paraId="3E74DE8F" w14:textId="77777777" w:rsidR="00453A05" w:rsidRPr="00D54EFC" w:rsidRDefault="00453A05" w:rsidP="00A66968">
            <w:pPr>
              <w:spacing w:after="60"/>
              <w:rPr>
                <w:iCs/>
                <w:sz w:val="20"/>
              </w:rPr>
            </w:pPr>
            <w:r w:rsidRPr="00D54EFC">
              <w:rPr>
                <w:iCs/>
                <w:sz w:val="20"/>
              </w:rPr>
              <w:t xml:space="preserve">Season. </w:t>
            </w:r>
          </w:p>
          <w:p w14:paraId="248AE459" w14:textId="77777777" w:rsidR="00453A05" w:rsidRPr="00D54EFC" w:rsidRDefault="00453A05" w:rsidP="00A66968">
            <w:pPr>
              <w:spacing w:after="60"/>
              <w:rPr>
                <w:iCs/>
                <w:sz w:val="20"/>
              </w:rPr>
            </w:pPr>
            <w:r w:rsidRPr="00D54EFC">
              <w:rPr>
                <w:iCs/>
                <w:sz w:val="20"/>
              </w:rPr>
              <w:t>Spring (March through May)</w:t>
            </w:r>
          </w:p>
          <w:p w14:paraId="7F670059" w14:textId="77777777" w:rsidR="00453A05" w:rsidRPr="00D54EFC" w:rsidRDefault="00453A05" w:rsidP="00A66968">
            <w:pPr>
              <w:spacing w:after="60"/>
              <w:rPr>
                <w:iCs/>
                <w:sz w:val="20"/>
              </w:rPr>
            </w:pPr>
            <w:r w:rsidRPr="00D54EFC">
              <w:rPr>
                <w:iCs/>
                <w:sz w:val="20"/>
              </w:rPr>
              <w:t>Summer (June through September)</w:t>
            </w:r>
          </w:p>
          <w:p w14:paraId="2D854441" w14:textId="77777777" w:rsidR="00453A05" w:rsidRPr="00D54EFC" w:rsidRDefault="00453A05" w:rsidP="00A66968">
            <w:pPr>
              <w:spacing w:after="60"/>
              <w:rPr>
                <w:iCs/>
                <w:sz w:val="20"/>
              </w:rPr>
            </w:pPr>
            <w:r w:rsidRPr="00D54EFC">
              <w:rPr>
                <w:iCs/>
                <w:sz w:val="20"/>
              </w:rPr>
              <w:t>Fall (October through November)</w:t>
            </w:r>
          </w:p>
          <w:p w14:paraId="6C983712" w14:textId="77777777" w:rsidR="00453A05" w:rsidRPr="00D54EFC" w:rsidRDefault="00453A05" w:rsidP="00A66968">
            <w:pPr>
              <w:spacing w:after="60"/>
              <w:rPr>
                <w:iCs/>
                <w:sz w:val="20"/>
              </w:rPr>
            </w:pPr>
            <w:r w:rsidRPr="00D54EFC">
              <w:rPr>
                <w:iCs/>
                <w:sz w:val="20"/>
              </w:rPr>
              <w:t>Winter (December through February)</w:t>
            </w:r>
          </w:p>
        </w:tc>
      </w:tr>
      <w:tr w:rsidR="00453A05" w:rsidRPr="00D54EFC" w14:paraId="21871E6B" w14:textId="77777777" w:rsidTr="00453A05">
        <w:trPr>
          <w:cantSplit/>
        </w:trPr>
        <w:tc>
          <w:tcPr>
            <w:tcW w:w="1388" w:type="pct"/>
            <w:tcBorders>
              <w:top w:val="single" w:sz="6" w:space="0" w:color="auto"/>
              <w:left w:val="single" w:sz="4" w:space="0" w:color="auto"/>
              <w:bottom w:val="single" w:sz="4" w:space="0" w:color="auto"/>
              <w:right w:val="single" w:sz="6" w:space="0" w:color="auto"/>
            </w:tcBorders>
          </w:tcPr>
          <w:p w14:paraId="6DD7ECD7" w14:textId="77777777" w:rsidR="00453A05" w:rsidRPr="00D54EFC" w:rsidRDefault="00453A05" w:rsidP="00A66968">
            <w:pPr>
              <w:spacing w:after="60"/>
              <w:rPr>
                <w:i/>
                <w:iCs/>
                <w:sz w:val="20"/>
              </w:rPr>
            </w:pPr>
            <w:r w:rsidRPr="00D54EFC">
              <w:rPr>
                <w:i/>
                <w:iCs/>
                <w:sz w:val="20"/>
              </w:rPr>
              <w:lastRenderedPageBreak/>
              <w:t>sr</w:t>
            </w:r>
          </w:p>
        </w:tc>
        <w:tc>
          <w:tcPr>
            <w:tcW w:w="349" w:type="pct"/>
            <w:tcBorders>
              <w:top w:val="single" w:sz="6" w:space="0" w:color="auto"/>
              <w:left w:val="single" w:sz="6" w:space="0" w:color="auto"/>
              <w:bottom w:val="single" w:sz="4" w:space="0" w:color="auto"/>
              <w:right w:val="single" w:sz="6" w:space="0" w:color="auto"/>
            </w:tcBorders>
          </w:tcPr>
          <w:p w14:paraId="0FA5DD75" w14:textId="77777777" w:rsidR="00453A05" w:rsidRPr="00D54EFC" w:rsidRDefault="00453A05" w:rsidP="00A66968">
            <w:pPr>
              <w:spacing w:after="60"/>
              <w:rPr>
                <w:iCs/>
                <w:sz w:val="20"/>
              </w:rPr>
            </w:pPr>
            <w:r w:rsidRPr="00D54EFC">
              <w:rPr>
                <w:iCs/>
                <w:sz w:val="20"/>
              </w:rPr>
              <w:t>None</w:t>
            </w:r>
          </w:p>
        </w:tc>
        <w:tc>
          <w:tcPr>
            <w:tcW w:w="3263" w:type="pct"/>
            <w:tcBorders>
              <w:top w:val="single" w:sz="6" w:space="0" w:color="auto"/>
              <w:left w:val="single" w:sz="6" w:space="0" w:color="auto"/>
              <w:bottom w:val="single" w:sz="4" w:space="0" w:color="auto"/>
              <w:right w:val="single" w:sz="4" w:space="0" w:color="auto"/>
            </w:tcBorders>
          </w:tcPr>
          <w:p w14:paraId="692D93F7" w14:textId="77777777" w:rsidR="00453A05" w:rsidRPr="00D54EFC" w:rsidRDefault="00453A05" w:rsidP="00A66968">
            <w:pPr>
              <w:spacing w:after="60"/>
              <w:rPr>
                <w:iCs/>
                <w:sz w:val="20"/>
              </w:rPr>
            </w:pPr>
            <w:r w:rsidRPr="00D54EFC">
              <w:rPr>
                <w:iCs/>
                <w:sz w:val="20"/>
              </w:rPr>
              <w:t xml:space="preserve">West, Far West, and Other solar regions. </w:t>
            </w:r>
            <w:r>
              <w:rPr>
                <w:iCs/>
                <w:sz w:val="20"/>
              </w:rPr>
              <w:t xml:space="preserve"> </w:t>
            </w:r>
            <w:r w:rsidRPr="00D54EFC">
              <w:rPr>
                <w:iCs/>
                <w:sz w:val="20"/>
              </w:rPr>
              <w:t xml:space="preserve">PVGRs are classified into regions based on the county that contains their Point of Interconnection Bus (POIB). </w:t>
            </w:r>
          </w:p>
          <w:p w14:paraId="149248FE" w14:textId="77777777" w:rsidR="00453A05" w:rsidRPr="00D54EFC" w:rsidRDefault="00453A05" w:rsidP="00A66968">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4B06FF15" w14:textId="77777777" w:rsidR="00453A05" w:rsidRPr="00D54EFC" w:rsidRDefault="00453A05" w:rsidP="00A66968">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6674950E" w14:textId="77777777" w:rsidR="00453A05" w:rsidRPr="00D54EFC" w:rsidRDefault="00453A05" w:rsidP="00A66968">
            <w:pPr>
              <w:spacing w:after="60"/>
              <w:rPr>
                <w:iCs/>
                <w:sz w:val="20"/>
              </w:rPr>
            </w:pPr>
            <w:r w:rsidRPr="00D54EFC">
              <w:rPr>
                <w:iCs/>
                <w:sz w:val="20"/>
              </w:rPr>
              <w:t>The Other solar region consists of all other counties in the ERCOT Region.</w:t>
            </w:r>
          </w:p>
        </w:tc>
      </w:tr>
      <w:tr w:rsidR="00453A05" w:rsidRPr="00D54EFC" w14:paraId="413D8415" w14:textId="77777777" w:rsidTr="00453A05">
        <w:trPr>
          <w:cantSplit/>
        </w:trPr>
        <w:tc>
          <w:tcPr>
            <w:tcW w:w="1388" w:type="pct"/>
            <w:tcBorders>
              <w:top w:val="single" w:sz="6" w:space="0" w:color="auto"/>
              <w:left w:val="single" w:sz="4" w:space="0" w:color="auto"/>
              <w:bottom w:val="single" w:sz="4" w:space="0" w:color="auto"/>
              <w:right w:val="single" w:sz="6" w:space="0" w:color="auto"/>
            </w:tcBorders>
          </w:tcPr>
          <w:p w14:paraId="57A6AAAA" w14:textId="77777777" w:rsidR="00453A05" w:rsidRPr="00D54EFC" w:rsidRDefault="00453A05" w:rsidP="00A66968">
            <w:pPr>
              <w:spacing w:after="60"/>
              <w:rPr>
                <w:i/>
                <w:iCs/>
                <w:sz w:val="20"/>
              </w:rPr>
            </w:pPr>
            <w:r w:rsidRPr="00D54EFC">
              <w:rPr>
                <w:i/>
                <w:iCs/>
                <w:sz w:val="20"/>
              </w:rPr>
              <w:t>wr</w:t>
            </w:r>
          </w:p>
        </w:tc>
        <w:tc>
          <w:tcPr>
            <w:tcW w:w="349" w:type="pct"/>
            <w:tcBorders>
              <w:top w:val="single" w:sz="6" w:space="0" w:color="auto"/>
              <w:left w:val="single" w:sz="6" w:space="0" w:color="auto"/>
              <w:bottom w:val="single" w:sz="4" w:space="0" w:color="auto"/>
              <w:right w:val="single" w:sz="6" w:space="0" w:color="auto"/>
            </w:tcBorders>
          </w:tcPr>
          <w:p w14:paraId="2FEE13A6" w14:textId="77777777" w:rsidR="00453A05" w:rsidRPr="00D54EFC" w:rsidRDefault="00453A05" w:rsidP="00A66968">
            <w:pPr>
              <w:spacing w:after="60"/>
              <w:rPr>
                <w:iCs/>
                <w:sz w:val="20"/>
              </w:rPr>
            </w:pPr>
            <w:r w:rsidRPr="00D54EFC">
              <w:rPr>
                <w:iCs/>
                <w:sz w:val="20"/>
              </w:rPr>
              <w:t>None</w:t>
            </w:r>
          </w:p>
        </w:tc>
        <w:tc>
          <w:tcPr>
            <w:tcW w:w="3263" w:type="pct"/>
            <w:tcBorders>
              <w:top w:val="single" w:sz="6" w:space="0" w:color="auto"/>
              <w:left w:val="single" w:sz="6" w:space="0" w:color="auto"/>
              <w:bottom w:val="single" w:sz="4" w:space="0" w:color="auto"/>
              <w:right w:val="single" w:sz="4" w:space="0" w:color="auto"/>
            </w:tcBorders>
          </w:tcPr>
          <w:p w14:paraId="5B74A39D" w14:textId="77777777" w:rsidR="00453A05" w:rsidRPr="00D54EFC" w:rsidRDefault="00453A05" w:rsidP="00A66968">
            <w:pPr>
              <w:spacing w:after="60"/>
              <w:rPr>
                <w:iCs/>
                <w:sz w:val="20"/>
              </w:rPr>
            </w:pPr>
            <w:r w:rsidRPr="00D54EFC">
              <w:rPr>
                <w:iCs/>
                <w:sz w:val="20"/>
              </w:rPr>
              <w:t xml:space="preserve">Coastal, Panhandle, and Other wind regions.  WGRs are classified into regions based on the county that contains their POIB.  </w:t>
            </w:r>
          </w:p>
          <w:p w14:paraId="24B5B5D9" w14:textId="77777777" w:rsidR="00453A05" w:rsidRPr="00D54EFC" w:rsidRDefault="00453A05" w:rsidP="00A66968">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A0E0A50" w14:textId="77777777" w:rsidR="00453A05" w:rsidRPr="00D54EFC" w:rsidRDefault="00453A05" w:rsidP="00A66968">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37AEA004" w14:textId="77777777" w:rsidR="00453A05" w:rsidRPr="00D54EFC" w:rsidRDefault="00453A05" w:rsidP="00A66968">
            <w:pPr>
              <w:spacing w:after="60"/>
              <w:rPr>
                <w:iCs/>
                <w:sz w:val="20"/>
              </w:rPr>
            </w:pPr>
            <w:r w:rsidRPr="00D54EFC">
              <w:rPr>
                <w:iCs/>
                <w:sz w:val="20"/>
              </w:rPr>
              <w:t>The Other region consists of all other counties in the ERCOT Region.</w:t>
            </w:r>
          </w:p>
        </w:tc>
      </w:tr>
    </w:tbl>
    <w:p w14:paraId="7691BD9A" w14:textId="77777777" w:rsidR="00453A05" w:rsidRPr="00AE0E6D" w:rsidRDefault="00453A05" w:rsidP="0068372E">
      <w:pPr>
        <w:pStyle w:val="H4"/>
        <w:spacing w:before="480"/>
        <w:rPr>
          <w:b w:val="0"/>
        </w:rPr>
      </w:pPr>
      <w:bookmarkStart w:id="111" w:name="_Toc144691975"/>
      <w:bookmarkStart w:id="112" w:name="_Toc204048585"/>
      <w:bookmarkStart w:id="113" w:name="_Toc400526198"/>
      <w:bookmarkStart w:id="114" w:name="_Toc405534516"/>
      <w:bookmarkStart w:id="115" w:name="_Toc406570529"/>
      <w:bookmarkStart w:id="116" w:name="_Toc410910681"/>
      <w:bookmarkStart w:id="117" w:name="_Toc411841109"/>
      <w:bookmarkStart w:id="118" w:name="_Toc422147071"/>
      <w:bookmarkStart w:id="119" w:name="_Toc433020667"/>
      <w:bookmarkStart w:id="120" w:name="_Toc437262108"/>
      <w:bookmarkStart w:id="121" w:name="_Toc478375285"/>
      <w:bookmarkStart w:id="122" w:name="_Toc216089480"/>
      <w:r w:rsidRPr="00AE0E6D">
        <w:t>3.14.1.1</w:t>
      </w:r>
      <w:r w:rsidRPr="00AE0E6D">
        <w:tab/>
        <w:t>Notification of Suspension of Operations</w:t>
      </w:r>
      <w:bookmarkEnd w:id="111"/>
      <w:bookmarkEnd w:id="112"/>
      <w:bookmarkEnd w:id="113"/>
      <w:bookmarkEnd w:id="114"/>
      <w:bookmarkEnd w:id="115"/>
      <w:bookmarkEnd w:id="116"/>
      <w:bookmarkEnd w:id="117"/>
      <w:bookmarkEnd w:id="118"/>
      <w:bookmarkEnd w:id="119"/>
      <w:bookmarkEnd w:id="120"/>
      <w:bookmarkEnd w:id="121"/>
      <w:bookmarkEnd w:id="122"/>
    </w:p>
    <w:p w14:paraId="5023A818" w14:textId="77777777" w:rsidR="00453A05" w:rsidRDefault="00453A05" w:rsidP="00453A05">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02F470F9" w14:textId="77777777" w:rsidR="00453A05" w:rsidRDefault="00453A05" w:rsidP="00453A05">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w:t>
      </w:r>
      <w:proofErr w:type="gramStart"/>
      <w:r>
        <w:t>II, or</w:t>
      </w:r>
      <w:proofErr w:type="gramEnd"/>
      <w:r>
        <w:t xml:space="preserve"> may wait to submit Part III up to ten days after ERCOT </w:t>
      </w:r>
      <w:proofErr w:type="gramStart"/>
      <w:r>
        <w:t>makes a determination</w:t>
      </w:r>
      <w:proofErr w:type="gramEnd"/>
      <w:r>
        <w:t xml:space="preserve"> </w:t>
      </w:r>
      <w:r w:rsidRPr="00A26308">
        <w:rPr>
          <w:iCs w:val="0"/>
        </w:rPr>
        <w:t>that the proposed suspension of the Generation Resource would result in a performance deficiency for which the Generation Resource has a material impact</w:t>
      </w:r>
      <w:r>
        <w:t xml:space="preserve">.  Part I of the NSO </w:t>
      </w:r>
      <w:r>
        <w:lastRenderedPageBreak/>
        <w:t xml:space="preserve">must include the attestation of an officer of the Resource Entity that the Generation Resource is uneconomic to remain in service as currently designated and will be unavailable for Dispatch by ERCOT for a period specified in the NSO.  </w:t>
      </w:r>
    </w:p>
    <w:p w14:paraId="769EA22C" w14:textId="77777777" w:rsidR="00453A05" w:rsidRDefault="00453A05" w:rsidP="00453A05">
      <w:pPr>
        <w:pStyle w:val="BodyTextNumbered"/>
      </w:pPr>
      <w:r>
        <w:t>(3)</w:t>
      </w:r>
      <w:r>
        <w:tab/>
        <w:t xml:space="preserve">A Resource Entity ceasing or suspending operations </w:t>
      </w:r>
      <w:proofErr w:type="gramStart"/>
      <w:r>
        <w:t>as a result of</w:t>
      </w:r>
      <w:proofErr w:type="gramEnd"/>
      <w:r>
        <w:t xml:space="preserve"> a Forced Outage lasting greater than 180 days shall notify ERCOT as soon as practicable by submitting an NSO.  If an NSO is submitted for a Generation Resource that is suspending operations for greater than 180 days due to a Forced Outage</w:t>
      </w:r>
      <w:r w:rsidRPr="00DE29AB">
        <w:t xml:space="preserve"> </w:t>
      </w:r>
      <w:r>
        <w:t>but is not indefinitely or permanently ceasing operations, then:</w:t>
      </w:r>
    </w:p>
    <w:p w14:paraId="3EC06826" w14:textId="77777777" w:rsidR="00453A05" w:rsidRDefault="00453A05" w:rsidP="00453A05">
      <w:pPr>
        <w:pStyle w:val="BodyTextNumbered"/>
        <w:ind w:left="1440"/>
      </w:pPr>
      <w:r>
        <w:t>(a)</w:t>
      </w:r>
      <w:r>
        <w:tab/>
        <w:t xml:space="preserve">The Generation Resource will not be evaluated for RMR status;  </w:t>
      </w:r>
    </w:p>
    <w:p w14:paraId="76685570" w14:textId="37986A3C" w:rsidR="00453A05" w:rsidRDefault="00453A05" w:rsidP="00453A05">
      <w:pPr>
        <w:pStyle w:val="BodyTextNumbered"/>
        <w:ind w:left="1440"/>
      </w:pPr>
      <w:r>
        <w:t>(b)</w:t>
      </w:r>
      <w:r>
        <w:tab/>
        <w:t xml:space="preserve">The NSO will not be posted on the ERCOT website, except that information contained in the NSO may be included in </w:t>
      </w:r>
      <w:ins w:id="123" w:author="ERCOT" w:date="2026-01-07T12:06:00Z" w16du:dateUtc="2026-01-07T18:06:00Z">
        <w:r w:rsidR="00CC7F97">
          <w:t xml:space="preserve">the </w:t>
        </w:r>
      </w:ins>
      <w:ins w:id="124" w:author="ERCOT" w:date="2026-01-07T16:44:00Z" w16du:dateUtc="2026-01-07T22:44:00Z">
        <w:r w:rsidR="00B358ED" w:rsidRPr="00332271">
          <w:t>Report on Capacity, Demand and Reserves in the ERCOT Region (CDR)</w:t>
        </w:r>
      </w:ins>
      <w:ins w:id="125" w:author="ERCOT" w:date="2026-01-07T12:06:00Z" w16du:dateUtc="2026-01-07T18:06:00Z">
        <w:r w:rsidR="00CC7F97">
          <w:t xml:space="preserve"> and other </w:t>
        </w:r>
      </w:ins>
      <w:ins w:id="126" w:author="ERCOT" w:date="2026-01-07T16:44:00Z" w16du:dateUtc="2026-01-07T22:44:00Z">
        <w:r w:rsidR="00B358ED">
          <w:t>R</w:t>
        </w:r>
      </w:ins>
      <w:ins w:id="127" w:author="ERCOT" w:date="2026-01-07T12:06:00Z" w16du:dateUtc="2026-01-07T18:06:00Z">
        <w:r w:rsidR="00CC7F97" w:rsidRPr="00B358ED">
          <w:t>esource adequacy</w:t>
        </w:r>
        <w:r w:rsidR="00CC7F97">
          <w:t xml:space="preserve"> </w:t>
        </w:r>
      </w:ins>
      <w:r>
        <w:t>reports in accordance with Section 3.2.6.</w:t>
      </w:r>
      <w:ins w:id="128" w:author="ERCOT" w:date="2026-01-07T12:06:00Z" w16du:dateUtc="2026-01-07T18:06:00Z">
        <w:r w:rsidR="00CC7F97">
          <w:t>4</w:t>
        </w:r>
      </w:ins>
      <w:del w:id="129" w:author="ERCOT" w:date="2026-01-22T11:20:00Z" w16du:dateUtc="2026-01-22T17:20:00Z">
        <w:r w:rsidDel="00796F9E">
          <w:delText>2.2</w:delText>
        </w:r>
      </w:del>
      <w:r>
        <w:t>, Total Capacity Estimate</w:t>
      </w:r>
      <w:ins w:id="130" w:author="ERCOT" w:date="2026-01-22T11:20:00Z" w16du:dateUtc="2026-01-22T17:20:00Z">
        <w:r w:rsidR="00796F9E">
          <w:t>s</w:t>
        </w:r>
      </w:ins>
      <w:r>
        <w:t>; and</w:t>
      </w:r>
    </w:p>
    <w:p w14:paraId="1BA2AF83" w14:textId="77777777" w:rsidR="00453A05" w:rsidRDefault="00453A05" w:rsidP="00453A05">
      <w:pPr>
        <w:pStyle w:val="BodyTextNumbered"/>
        <w:ind w:left="1440"/>
      </w:pPr>
      <w:r>
        <w:t>(c)</w:t>
      </w:r>
      <w:r>
        <w:tab/>
        <w:t>ERCOT will not issue a Market Notice.</w:t>
      </w:r>
    </w:p>
    <w:p w14:paraId="7F8CF516" w14:textId="4B33F7F3" w:rsidR="00CA603E" w:rsidRPr="00CA603E" w:rsidRDefault="00453A05" w:rsidP="00453A05">
      <w:pPr>
        <w:pStyle w:val="BodyTextNumbered"/>
      </w:pPr>
      <w:r>
        <w:t>(4)</w:t>
      </w:r>
      <w:r>
        <w:tab/>
        <w:t>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w:t>
      </w:r>
    </w:p>
    <w:sectPr w:rsidR="00CA603E" w:rsidRPr="00CA603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1AE9C17" w:rsidR="00D176CF" w:rsidRPr="00313D88" w:rsidRDefault="00C5776A">
    <w:pPr>
      <w:pStyle w:val="Footer"/>
      <w:tabs>
        <w:tab w:val="clear" w:pos="4320"/>
        <w:tab w:val="clear" w:pos="8640"/>
        <w:tab w:val="right" w:pos="9360"/>
      </w:tabs>
      <w:rPr>
        <w:rFonts w:ascii="Arial" w:hAnsi="Arial" w:cs="Arial"/>
        <w:sz w:val="18"/>
        <w:szCs w:val="18"/>
      </w:rPr>
    </w:pPr>
    <w:r>
      <w:rPr>
        <w:rFonts w:ascii="Arial" w:hAnsi="Arial" w:cs="Arial"/>
        <w:sz w:val="18"/>
        <w:szCs w:val="18"/>
      </w:rPr>
      <w:t>1320</w:t>
    </w:r>
    <w:r w:rsidR="007A1BB0" w:rsidRPr="006771DF">
      <w:rPr>
        <w:rFonts w:ascii="Arial" w:hAnsi="Arial" w:cs="Arial"/>
        <w:sz w:val="18"/>
        <w:szCs w:val="18"/>
      </w:rPr>
      <w:t>NPRR</w:t>
    </w:r>
    <w:r w:rsidR="00313D88" w:rsidRPr="006771DF">
      <w:rPr>
        <w:rFonts w:ascii="Arial" w:hAnsi="Arial" w:cs="Arial"/>
        <w:sz w:val="18"/>
        <w:szCs w:val="18"/>
      </w:rPr>
      <w:t xml:space="preserve">-01 </w:t>
    </w:r>
    <w:r w:rsidR="00465972">
      <w:rPr>
        <w:rFonts w:ascii="Arial" w:hAnsi="Arial" w:cs="Arial"/>
        <w:sz w:val="18"/>
        <w:szCs w:val="18"/>
      </w:rPr>
      <w:t>Reserve Margin</w:t>
    </w:r>
    <w:r w:rsidR="006771DF" w:rsidRPr="006771DF">
      <w:rPr>
        <w:rFonts w:ascii="Arial" w:hAnsi="Arial" w:cs="Arial"/>
        <w:sz w:val="18"/>
        <w:szCs w:val="18"/>
      </w:rPr>
      <w:t xml:space="preserve"> Reporting and Miscellaneous Changes for </w:t>
    </w:r>
    <w:r w:rsidR="00465972">
      <w:rPr>
        <w:rFonts w:ascii="Arial" w:hAnsi="Arial" w:cs="Arial"/>
        <w:sz w:val="18"/>
        <w:szCs w:val="18"/>
      </w:rPr>
      <w:t xml:space="preserve">the </w:t>
    </w:r>
    <w:r w:rsidR="006771DF" w:rsidRPr="006771DF">
      <w:rPr>
        <w:rFonts w:ascii="Arial" w:hAnsi="Arial" w:cs="Arial"/>
        <w:sz w:val="18"/>
        <w:szCs w:val="18"/>
      </w:rPr>
      <w:t>CDR 01</w:t>
    </w:r>
    <w:r w:rsidR="00E733A5">
      <w:rPr>
        <w:rFonts w:ascii="Arial" w:hAnsi="Arial" w:cs="Arial"/>
        <w:sz w:val="18"/>
        <w:szCs w:val="18"/>
      </w:rPr>
      <w:t>27</w:t>
    </w:r>
    <w:r w:rsidR="006771DF" w:rsidRPr="006771DF">
      <w:rPr>
        <w:rFonts w:ascii="Arial" w:hAnsi="Arial" w:cs="Arial"/>
        <w:sz w:val="18"/>
        <w:szCs w:val="18"/>
      </w:rPr>
      <w:t>26</w:t>
    </w:r>
    <w:r w:rsidR="00D176CF" w:rsidRPr="00313D88">
      <w:rPr>
        <w:rFonts w:ascii="Arial" w:hAnsi="Arial" w:cs="Arial"/>
        <w:sz w:val="18"/>
        <w:szCs w:val="18"/>
      </w:rPr>
      <w:tab/>
    </w:r>
  </w:p>
  <w:p w14:paraId="24F97763" w14:textId="40EC3E2A"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r w:rsidR="006771DF">
      <w:rPr>
        <w:rFonts w:ascii="Arial" w:hAnsi="Arial" w:cs="Arial"/>
        <w:sz w:val="18"/>
        <w:szCs w:val="18"/>
      </w:rPr>
      <w:tab/>
    </w:r>
    <w:r w:rsidR="006771DF" w:rsidRPr="00313D88">
      <w:rPr>
        <w:rFonts w:ascii="Arial" w:hAnsi="Arial" w:cs="Arial"/>
        <w:sz w:val="18"/>
        <w:szCs w:val="18"/>
      </w:rPr>
      <w:t xml:space="preserve">Page </w:t>
    </w:r>
    <w:r w:rsidR="006771DF" w:rsidRPr="00313D88">
      <w:rPr>
        <w:rFonts w:ascii="Arial" w:hAnsi="Arial" w:cs="Arial"/>
        <w:sz w:val="18"/>
        <w:szCs w:val="18"/>
      </w:rPr>
      <w:fldChar w:fldCharType="begin"/>
    </w:r>
    <w:r w:rsidR="006771DF" w:rsidRPr="00313D88">
      <w:rPr>
        <w:rFonts w:ascii="Arial" w:hAnsi="Arial" w:cs="Arial"/>
        <w:sz w:val="18"/>
        <w:szCs w:val="18"/>
      </w:rPr>
      <w:instrText xml:space="preserve"> PAGE </w:instrText>
    </w:r>
    <w:r w:rsidR="006771DF" w:rsidRPr="00313D88">
      <w:rPr>
        <w:rFonts w:ascii="Arial" w:hAnsi="Arial" w:cs="Arial"/>
        <w:sz w:val="18"/>
        <w:szCs w:val="18"/>
      </w:rPr>
      <w:fldChar w:fldCharType="separate"/>
    </w:r>
    <w:r w:rsidR="006771DF">
      <w:rPr>
        <w:rFonts w:ascii="Arial" w:hAnsi="Arial" w:cs="Arial"/>
        <w:sz w:val="18"/>
        <w:szCs w:val="18"/>
      </w:rPr>
      <w:t>1</w:t>
    </w:r>
    <w:r w:rsidR="006771DF" w:rsidRPr="00313D88">
      <w:rPr>
        <w:rFonts w:ascii="Arial" w:hAnsi="Arial" w:cs="Arial"/>
        <w:sz w:val="18"/>
        <w:szCs w:val="18"/>
      </w:rPr>
      <w:fldChar w:fldCharType="end"/>
    </w:r>
    <w:r w:rsidR="006771DF" w:rsidRPr="00313D88">
      <w:rPr>
        <w:rFonts w:ascii="Arial" w:hAnsi="Arial" w:cs="Arial"/>
        <w:sz w:val="18"/>
        <w:szCs w:val="18"/>
      </w:rPr>
      <w:t xml:space="preserve"> of </w:t>
    </w:r>
    <w:r w:rsidR="006771DF" w:rsidRPr="00313D88">
      <w:rPr>
        <w:rFonts w:ascii="Arial" w:hAnsi="Arial" w:cs="Arial"/>
        <w:sz w:val="18"/>
        <w:szCs w:val="18"/>
      </w:rPr>
      <w:fldChar w:fldCharType="begin"/>
    </w:r>
    <w:r w:rsidR="006771DF" w:rsidRPr="00313D88">
      <w:rPr>
        <w:rFonts w:ascii="Arial" w:hAnsi="Arial" w:cs="Arial"/>
        <w:sz w:val="18"/>
        <w:szCs w:val="18"/>
      </w:rPr>
      <w:instrText xml:space="preserve"> NUMPAGES </w:instrText>
    </w:r>
    <w:r w:rsidR="006771DF" w:rsidRPr="00313D88">
      <w:rPr>
        <w:rFonts w:ascii="Arial" w:hAnsi="Arial" w:cs="Arial"/>
        <w:sz w:val="18"/>
        <w:szCs w:val="18"/>
      </w:rPr>
      <w:fldChar w:fldCharType="separate"/>
    </w:r>
    <w:r w:rsidR="006771DF">
      <w:rPr>
        <w:rFonts w:ascii="Arial" w:hAnsi="Arial" w:cs="Arial"/>
        <w:sz w:val="18"/>
        <w:szCs w:val="18"/>
      </w:rPr>
      <w:t>11</w:t>
    </w:r>
    <w:r w:rsidR="006771DF" w:rsidRPr="00313D88">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3648A1"/>
    <w:multiLevelType w:val="hybridMultilevel"/>
    <w:tmpl w:val="8944650A"/>
    <w:lvl w:ilvl="0" w:tplc="EBFE10D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224FD"/>
    <w:multiLevelType w:val="hybridMultilevel"/>
    <w:tmpl w:val="3EDA9E2E"/>
    <w:lvl w:ilvl="0" w:tplc="66286758">
      <w:start w:val="1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840E17"/>
    <w:multiLevelType w:val="hybridMultilevel"/>
    <w:tmpl w:val="8C4CB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E94C13"/>
    <w:multiLevelType w:val="hybridMultilevel"/>
    <w:tmpl w:val="7424E390"/>
    <w:lvl w:ilvl="0" w:tplc="EFA4E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8615A8"/>
    <w:multiLevelType w:val="hybridMultilevel"/>
    <w:tmpl w:val="AE6A9BC2"/>
    <w:lvl w:ilvl="0" w:tplc="50F2C0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FF525C"/>
    <w:multiLevelType w:val="hybridMultilevel"/>
    <w:tmpl w:val="D5A812CA"/>
    <w:lvl w:ilvl="0" w:tplc="CA78DB9E">
      <w:start w:val="3"/>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1"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7A25351A"/>
    <w:multiLevelType w:val="hybridMultilevel"/>
    <w:tmpl w:val="AF782F04"/>
    <w:lvl w:ilvl="0" w:tplc="168C407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23"/>
  </w:num>
  <w:num w:numId="3" w16cid:durableId="1607889353">
    <w:abstractNumId w:val="26"/>
  </w:num>
  <w:num w:numId="4" w16cid:durableId="341320191">
    <w:abstractNumId w:val="1"/>
  </w:num>
  <w:num w:numId="5" w16cid:durableId="1958296571">
    <w:abstractNumId w:val="17"/>
  </w:num>
  <w:num w:numId="6" w16cid:durableId="262619047">
    <w:abstractNumId w:val="17"/>
  </w:num>
  <w:num w:numId="7" w16cid:durableId="776406936">
    <w:abstractNumId w:val="17"/>
  </w:num>
  <w:num w:numId="8" w16cid:durableId="1470980249">
    <w:abstractNumId w:val="17"/>
  </w:num>
  <w:num w:numId="9" w16cid:durableId="2080206664">
    <w:abstractNumId w:val="17"/>
  </w:num>
  <w:num w:numId="10" w16cid:durableId="1402215452">
    <w:abstractNumId w:val="17"/>
  </w:num>
  <w:num w:numId="11" w16cid:durableId="1265113900">
    <w:abstractNumId w:val="17"/>
  </w:num>
  <w:num w:numId="12" w16cid:durableId="1608073832">
    <w:abstractNumId w:val="17"/>
  </w:num>
  <w:num w:numId="13" w16cid:durableId="721757119">
    <w:abstractNumId w:val="17"/>
  </w:num>
  <w:num w:numId="14" w16cid:durableId="487477675">
    <w:abstractNumId w:val="8"/>
  </w:num>
  <w:num w:numId="15" w16cid:durableId="607011371">
    <w:abstractNumId w:val="16"/>
  </w:num>
  <w:num w:numId="16" w16cid:durableId="115492300">
    <w:abstractNumId w:val="19"/>
  </w:num>
  <w:num w:numId="17" w16cid:durableId="898783196">
    <w:abstractNumId w:val="22"/>
  </w:num>
  <w:num w:numId="18" w16cid:durableId="3169618">
    <w:abstractNumId w:val="10"/>
  </w:num>
  <w:num w:numId="19" w16cid:durableId="706687386">
    <w:abstractNumId w:val="18"/>
  </w:num>
  <w:num w:numId="20" w16cid:durableId="1926109512">
    <w:abstractNumId w:val="6"/>
  </w:num>
  <w:num w:numId="21" w16cid:durableId="24212997">
    <w:abstractNumId w:val="12"/>
  </w:num>
  <w:num w:numId="22" w16cid:durableId="1861779194">
    <w:abstractNumId w:val="5"/>
  </w:num>
  <w:num w:numId="23" w16cid:durableId="1839038140">
    <w:abstractNumId w:val="14"/>
  </w:num>
  <w:num w:numId="24" w16cid:durableId="1681350460">
    <w:abstractNumId w:val="13"/>
  </w:num>
  <w:num w:numId="25" w16cid:durableId="1309632491">
    <w:abstractNumId w:val="24"/>
  </w:num>
  <w:num w:numId="26" w16cid:durableId="1171336780">
    <w:abstractNumId w:val="11"/>
  </w:num>
  <w:num w:numId="27" w16cid:durableId="885872579">
    <w:abstractNumId w:val="7"/>
  </w:num>
  <w:num w:numId="28" w16cid:durableId="81266857">
    <w:abstractNumId w:val="21"/>
  </w:num>
  <w:num w:numId="29" w16cid:durableId="1439640467">
    <w:abstractNumId w:val="15"/>
  </w:num>
  <w:num w:numId="30" w16cid:durableId="1371299769">
    <w:abstractNumId w:val="4"/>
  </w:num>
  <w:num w:numId="31" w16cid:durableId="57748506">
    <w:abstractNumId w:val="3"/>
  </w:num>
  <w:num w:numId="32" w16cid:durableId="1358696796">
    <w:abstractNumId w:val="9"/>
  </w:num>
  <w:num w:numId="33" w16cid:durableId="1961102602">
    <w:abstractNumId w:val="20"/>
  </w:num>
  <w:num w:numId="34" w16cid:durableId="251359529">
    <w:abstractNumId w:val="25"/>
  </w:num>
  <w:num w:numId="35" w16cid:durableId="28550679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9B6"/>
    <w:rsid w:val="00002884"/>
    <w:rsid w:val="00003F4A"/>
    <w:rsid w:val="00006711"/>
    <w:rsid w:val="00010E2B"/>
    <w:rsid w:val="00010E67"/>
    <w:rsid w:val="00016A66"/>
    <w:rsid w:val="0002000E"/>
    <w:rsid w:val="000256DC"/>
    <w:rsid w:val="00034F9A"/>
    <w:rsid w:val="00040817"/>
    <w:rsid w:val="00045531"/>
    <w:rsid w:val="00060461"/>
    <w:rsid w:val="00060A5A"/>
    <w:rsid w:val="00061CBA"/>
    <w:rsid w:val="00062030"/>
    <w:rsid w:val="00062811"/>
    <w:rsid w:val="000631A7"/>
    <w:rsid w:val="00064B44"/>
    <w:rsid w:val="00067FE2"/>
    <w:rsid w:val="000716E1"/>
    <w:rsid w:val="00071C36"/>
    <w:rsid w:val="0007360A"/>
    <w:rsid w:val="00073E23"/>
    <w:rsid w:val="0007682E"/>
    <w:rsid w:val="00085F42"/>
    <w:rsid w:val="0008752C"/>
    <w:rsid w:val="000A1E12"/>
    <w:rsid w:val="000A3BF6"/>
    <w:rsid w:val="000B2E1E"/>
    <w:rsid w:val="000B4C00"/>
    <w:rsid w:val="000B5FDA"/>
    <w:rsid w:val="000C2FA9"/>
    <w:rsid w:val="000C602C"/>
    <w:rsid w:val="000D1AEB"/>
    <w:rsid w:val="000D3E64"/>
    <w:rsid w:val="000F13C5"/>
    <w:rsid w:val="00105A36"/>
    <w:rsid w:val="00106608"/>
    <w:rsid w:val="00111681"/>
    <w:rsid w:val="00111EF1"/>
    <w:rsid w:val="001313B4"/>
    <w:rsid w:val="0014546D"/>
    <w:rsid w:val="001500D9"/>
    <w:rsid w:val="00150907"/>
    <w:rsid w:val="00156DB7"/>
    <w:rsid w:val="00157228"/>
    <w:rsid w:val="001606CA"/>
    <w:rsid w:val="00160C3C"/>
    <w:rsid w:val="00172201"/>
    <w:rsid w:val="001723A4"/>
    <w:rsid w:val="00174E7A"/>
    <w:rsid w:val="00174F8F"/>
    <w:rsid w:val="0017783C"/>
    <w:rsid w:val="00185B5D"/>
    <w:rsid w:val="0019314C"/>
    <w:rsid w:val="001950D0"/>
    <w:rsid w:val="001A29D7"/>
    <w:rsid w:val="001B26C9"/>
    <w:rsid w:val="001C2CFD"/>
    <w:rsid w:val="001D532A"/>
    <w:rsid w:val="001F38F0"/>
    <w:rsid w:val="0021096D"/>
    <w:rsid w:val="0021151F"/>
    <w:rsid w:val="00217241"/>
    <w:rsid w:val="00220BDA"/>
    <w:rsid w:val="00224706"/>
    <w:rsid w:val="00231351"/>
    <w:rsid w:val="00237430"/>
    <w:rsid w:val="00237C8F"/>
    <w:rsid w:val="002417E3"/>
    <w:rsid w:val="002420FB"/>
    <w:rsid w:val="00253798"/>
    <w:rsid w:val="00272559"/>
    <w:rsid w:val="00276A99"/>
    <w:rsid w:val="002819B7"/>
    <w:rsid w:val="00282106"/>
    <w:rsid w:val="00286AD9"/>
    <w:rsid w:val="00291AA1"/>
    <w:rsid w:val="002966F3"/>
    <w:rsid w:val="002A2381"/>
    <w:rsid w:val="002A4D77"/>
    <w:rsid w:val="002A62B5"/>
    <w:rsid w:val="002B05CA"/>
    <w:rsid w:val="002B69F3"/>
    <w:rsid w:val="002B6B51"/>
    <w:rsid w:val="002B763A"/>
    <w:rsid w:val="002C4A71"/>
    <w:rsid w:val="002D1306"/>
    <w:rsid w:val="002D1C9E"/>
    <w:rsid w:val="002D382A"/>
    <w:rsid w:val="002E692C"/>
    <w:rsid w:val="002E7734"/>
    <w:rsid w:val="002F1EDD"/>
    <w:rsid w:val="002F25C7"/>
    <w:rsid w:val="003013F2"/>
    <w:rsid w:val="0030232A"/>
    <w:rsid w:val="0030572A"/>
    <w:rsid w:val="0030694A"/>
    <w:rsid w:val="003069F4"/>
    <w:rsid w:val="00313D88"/>
    <w:rsid w:val="00320466"/>
    <w:rsid w:val="00324EFD"/>
    <w:rsid w:val="003258E8"/>
    <w:rsid w:val="00325DE3"/>
    <w:rsid w:val="00331881"/>
    <w:rsid w:val="00332271"/>
    <w:rsid w:val="00344B00"/>
    <w:rsid w:val="0035105A"/>
    <w:rsid w:val="00351352"/>
    <w:rsid w:val="00357640"/>
    <w:rsid w:val="00360920"/>
    <w:rsid w:val="00380DF3"/>
    <w:rsid w:val="0038164C"/>
    <w:rsid w:val="00382218"/>
    <w:rsid w:val="00384709"/>
    <w:rsid w:val="00384B53"/>
    <w:rsid w:val="00386C35"/>
    <w:rsid w:val="00390049"/>
    <w:rsid w:val="00394E05"/>
    <w:rsid w:val="00396CB0"/>
    <w:rsid w:val="00397A11"/>
    <w:rsid w:val="003A2F63"/>
    <w:rsid w:val="003A3D77"/>
    <w:rsid w:val="003B3A9F"/>
    <w:rsid w:val="003B5AED"/>
    <w:rsid w:val="003B6F70"/>
    <w:rsid w:val="003C32B6"/>
    <w:rsid w:val="003C4327"/>
    <w:rsid w:val="003C6B7B"/>
    <w:rsid w:val="003D2444"/>
    <w:rsid w:val="003D5124"/>
    <w:rsid w:val="003E0388"/>
    <w:rsid w:val="003E67E1"/>
    <w:rsid w:val="003E70BE"/>
    <w:rsid w:val="003F116C"/>
    <w:rsid w:val="003F2B12"/>
    <w:rsid w:val="003F3425"/>
    <w:rsid w:val="00406B5A"/>
    <w:rsid w:val="00410615"/>
    <w:rsid w:val="00411CA4"/>
    <w:rsid w:val="004123AF"/>
    <w:rsid w:val="004135BD"/>
    <w:rsid w:val="00415386"/>
    <w:rsid w:val="004249CF"/>
    <w:rsid w:val="00426747"/>
    <w:rsid w:val="004302A4"/>
    <w:rsid w:val="00433E76"/>
    <w:rsid w:val="00436E1F"/>
    <w:rsid w:val="004463BA"/>
    <w:rsid w:val="00453A05"/>
    <w:rsid w:val="0046293A"/>
    <w:rsid w:val="00465972"/>
    <w:rsid w:val="00467A53"/>
    <w:rsid w:val="00474172"/>
    <w:rsid w:val="004751BF"/>
    <w:rsid w:val="00481E2D"/>
    <w:rsid w:val="004822D4"/>
    <w:rsid w:val="00484200"/>
    <w:rsid w:val="004903D1"/>
    <w:rsid w:val="004925FC"/>
    <w:rsid w:val="0049290B"/>
    <w:rsid w:val="0049796B"/>
    <w:rsid w:val="00497F3D"/>
    <w:rsid w:val="004A30B1"/>
    <w:rsid w:val="004A4451"/>
    <w:rsid w:val="004A6815"/>
    <w:rsid w:val="004A7CC4"/>
    <w:rsid w:val="004B6529"/>
    <w:rsid w:val="004B7CE2"/>
    <w:rsid w:val="004D2907"/>
    <w:rsid w:val="004D2FE3"/>
    <w:rsid w:val="004D3958"/>
    <w:rsid w:val="004D4322"/>
    <w:rsid w:val="004D5617"/>
    <w:rsid w:val="004D787D"/>
    <w:rsid w:val="004E5ACE"/>
    <w:rsid w:val="004E6BD9"/>
    <w:rsid w:val="004F1221"/>
    <w:rsid w:val="004F4EC6"/>
    <w:rsid w:val="005008DF"/>
    <w:rsid w:val="00502EF3"/>
    <w:rsid w:val="005045D0"/>
    <w:rsid w:val="00505B12"/>
    <w:rsid w:val="00512162"/>
    <w:rsid w:val="00517CD7"/>
    <w:rsid w:val="00521005"/>
    <w:rsid w:val="005261D1"/>
    <w:rsid w:val="00530A02"/>
    <w:rsid w:val="00534C43"/>
    <w:rsid w:val="00534C6C"/>
    <w:rsid w:val="005512EA"/>
    <w:rsid w:val="00570D4E"/>
    <w:rsid w:val="00580E6A"/>
    <w:rsid w:val="005841C0"/>
    <w:rsid w:val="005854C0"/>
    <w:rsid w:val="0059260F"/>
    <w:rsid w:val="00596A39"/>
    <w:rsid w:val="005973BE"/>
    <w:rsid w:val="005A51D6"/>
    <w:rsid w:val="005B0940"/>
    <w:rsid w:val="005B5260"/>
    <w:rsid w:val="005B6E53"/>
    <w:rsid w:val="005C38F2"/>
    <w:rsid w:val="005E153A"/>
    <w:rsid w:val="005E313D"/>
    <w:rsid w:val="005E5074"/>
    <w:rsid w:val="006018A9"/>
    <w:rsid w:val="00612E4F"/>
    <w:rsid w:val="006145E5"/>
    <w:rsid w:val="00615D5E"/>
    <w:rsid w:val="00622E99"/>
    <w:rsid w:val="00625E5D"/>
    <w:rsid w:val="006345B8"/>
    <w:rsid w:val="006355EC"/>
    <w:rsid w:val="00636F31"/>
    <w:rsid w:val="00647698"/>
    <w:rsid w:val="006561D7"/>
    <w:rsid w:val="0066370F"/>
    <w:rsid w:val="006771DF"/>
    <w:rsid w:val="0068372E"/>
    <w:rsid w:val="006910E0"/>
    <w:rsid w:val="00691939"/>
    <w:rsid w:val="00692F5F"/>
    <w:rsid w:val="00694338"/>
    <w:rsid w:val="0069591F"/>
    <w:rsid w:val="006A0784"/>
    <w:rsid w:val="006A217C"/>
    <w:rsid w:val="006A697B"/>
    <w:rsid w:val="006B23E2"/>
    <w:rsid w:val="006B4DDE"/>
    <w:rsid w:val="006C3573"/>
    <w:rsid w:val="006C5BC3"/>
    <w:rsid w:val="006E3014"/>
    <w:rsid w:val="006E3D76"/>
    <w:rsid w:val="006E4597"/>
    <w:rsid w:val="006F0C5D"/>
    <w:rsid w:val="006F403B"/>
    <w:rsid w:val="00701FBD"/>
    <w:rsid w:val="007141A5"/>
    <w:rsid w:val="00716EA7"/>
    <w:rsid w:val="007346C2"/>
    <w:rsid w:val="00743968"/>
    <w:rsid w:val="007528CA"/>
    <w:rsid w:val="00753926"/>
    <w:rsid w:val="0076074D"/>
    <w:rsid w:val="00765822"/>
    <w:rsid w:val="00780AF1"/>
    <w:rsid w:val="00781370"/>
    <w:rsid w:val="00785083"/>
    <w:rsid w:val="00785415"/>
    <w:rsid w:val="00791CB9"/>
    <w:rsid w:val="00793130"/>
    <w:rsid w:val="00796F9E"/>
    <w:rsid w:val="007A1BB0"/>
    <w:rsid w:val="007A1BE1"/>
    <w:rsid w:val="007A23A0"/>
    <w:rsid w:val="007A31AF"/>
    <w:rsid w:val="007A40C5"/>
    <w:rsid w:val="007A5084"/>
    <w:rsid w:val="007A7DCF"/>
    <w:rsid w:val="007B220C"/>
    <w:rsid w:val="007B3233"/>
    <w:rsid w:val="007B3E9C"/>
    <w:rsid w:val="007B5A42"/>
    <w:rsid w:val="007B6FC2"/>
    <w:rsid w:val="007C199B"/>
    <w:rsid w:val="007D2616"/>
    <w:rsid w:val="007D3073"/>
    <w:rsid w:val="007D5960"/>
    <w:rsid w:val="007D64B9"/>
    <w:rsid w:val="007D72D4"/>
    <w:rsid w:val="007E0452"/>
    <w:rsid w:val="007E6285"/>
    <w:rsid w:val="0080080B"/>
    <w:rsid w:val="008070C0"/>
    <w:rsid w:val="0080796A"/>
    <w:rsid w:val="00807C89"/>
    <w:rsid w:val="00811C12"/>
    <w:rsid w:val="008160E9"/>
    <w:rsid w:val="00821160"/>
    <w:rsid w:val="00823740"/>
    <w:rsid w:val="00834D6D"/>
    <w:rsid w:val="00843431"/>
    <w:rsid w:val="0084440D"/>
    <w:rsid w:val="00845778"/>
    <w:rsid w:val="00856579"/>
    <w:rsid w:val="00864CE2"/>
    <w:rsid w:val="00880D56"/>
    <w:rsid w:val="00886625"/>
    <w:rsid w:val="00887E28"/>
    <w:rsid w:val="00892325"/>
    <w:rsid w:val="008953B9"/>
    <w:rsid w:val="008A2D51"/>
    <w:rsid w:val="008A69A6"/>
    <w:rsid w:val="008A740C"/>
    <w:rsid w:val="008C51C7"/>
    <w:rsid w:val="008D02CB"/>
    <w:rsid w:val="008D0A2D"/>
    <w:rsid w:val="008D5C3A"/>
    <w:rsid w:val="008D6DDB"/>
    <w:rsid w:val="008D7043"/>
    <w:rsid w:val="008E3985"/>
    <w:rsid w:val="008E57C2"/>
    <w:rsid w:val="008E6DA2"/>
    <w:rsid w:val="008F7646"/>
    <w:rsid w:val="00907B1E"/>
    <w:rsid w:val="0091267B"/>
    <w:rsid w:val="009239AF"/>
    <w:rsid w:val="009252A7"/>
    <w:rsid w:val="0092588B"/>
    <w:rsid w:val="00927B6A"/>
    <w:rsid w:val="00932744"/>
    <w:rsid w:val="009354EF"/>
    <w:rsid w:val="00943AFD"/>
    <w:rsid w:val="00946907"/>
    <w:rsid w:val="009552EF"/>
    <w:rsid w:val="0096387F"/>
    <w:rsid w:val="00963A51"/>
    <w:rsid w:val="009737D6"/>
    <w:rsid w:val="009755BA"/>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D6EE2"/>
    <w:rsid w:val="009F1EF3"/>
    <w:rsid w:val="009F22B5"/>
    <w:rsid w:val="009F2AA8"/>
    <w:rsid w:val="009F5C4A"/>
    <w:rsid w:val="00A02703"/>
    <w:rsid w:val="00A0521C"/>
    <w:rsid w:val="00A05B4E"/>
    <w:rsid w:val="00A06D01"/>
    <w:rsid w:val="00A10DAE"/>
    <w:rsid w:val="00A1129E"/>
    <w:rsid w:val="00A137CF"/>
    <w:rsid w:val="00A14CE3"/>
    <w:rsid w:val="00A31CE7"/>
    <w:rsid w:val="00A37841"/>
    <w:rsid w:val="00A42796"/>
    <w:rsid w:val="00A44447"/>
    <w:rsid w:val="00A46ABA"/>
    <w:rsid w:val="00A5311D"/>
    <w:rsid w:val="00A63B59"/>
    <w:rsid w:val="00A674FC"/>
    <w:rsid w:val="00A74016"/>
    <w:rsid w:val="00A8402B"/>
    <w:rsid w:val="00A95A2F"/>
    <w:rsid w:val="00AA51A1"/>
    <w:rsid w:val="00AC310D"/>
    <w:rsid w:val="00AD2514"/>
    <w:rsid w:val="00AD2699"/>
    <w:rsid w:val="00AD2B4C"/>
    <w:rsid w:val="00AD3B58"/>
    <w:rsid w:val="00AE0E4C"/>
    <w:rsid w:val="00AE4D79"/>
    <w:rsid w:val="00AE519E"/>
    <w:rsid w:val="00AE6351"/>
    <w:rsid w:val="00AE697B"/>
    <w:rsid w:val="00AF56C6"/>
    <w:rsid w:val="00AF7CB2"/>
    <w:rsid w:val="00B01D72"/>
    <w:rsid w:val="00B032E8"/>
    <w:rsid w:val="00B05244"/>
    <w:rsid w:val="00B20CC7"/>
    <w:rsid w:val="00B358ED"/>
    <w:rsid w:val="00B5268C"/>
    <w:rsid w:val="00B5418E"/>
    <w:rsid w:val="00B57F96"/>
    <w:rsid w:val="00B6057D"/>
    <w:rsid w:val="00B64250"/>
    <w:rsid w:val="00B67892"/>
    <w:rsid w:val="00B67BC8"/>
    <w:rsid w:val="00B76262"/>
    <w:rsid w:val="00BA0A56"/>
    <w:rsid w:val="00BA4D33"/>
    <w:rsid w:val="00BA6A49"/>
    <w:rsid w:val="00BB57B6"/>
    <w:rsid w:val="00BC2D06"/>
    <w:rsid w:val="00BD0004"/>
    <w:rsid w:val="00BD4199"/>
    <w:rsid w:val="00BD6A59"/>
    <w:rsid w:val="00BD6EEC"/>
    <w:rsid w:val="00BE496C"/>
    <w:rsid w:val="00BE53A9"/>
    <w:rsid w:val="00C04D8C"/>
    <w:rsid w:val="00C10D3E"/>
    <w:rsid w:val="00C178D5"/>
    <w:rsid w:val="00C32609"/>
    <w:rsid w:val="00C44D28"/>
    <w:rsid w:val="00C44D7D"/>
    <w:rsid w:val="00C53352"/>
    <w:rsid w:val="00C53651"/>
    <w:rsid w:val="00C541E0"/>
    <w:rsid w:val="00C5776A"/>
    <w:rsid w:val="00C61A33"/>
    <w:rsid w:val="00C744EB"/>
    <w:rsid w:val="00C74781"/>
    <w:rsid w:val="00C90702"/>
    <w:rsid w:val="00C917FF"/>
    <w:rsid w:val="00C91BEC"/>
    <w:rsid w:val="00C9766A"/>
    <w:rsid w:val="00CA603E"/>
    <w:rsid w:val="00CB0BE1"/>
    <w:rsid w:val="00CB46D7"/>
    <w:rsid w:val="00CB4F87"/>
    <w:rsid w:val="00CC2D9E"/>
    <w:rsid w:val="00CC3B79"/>
    <w:rsid w:val="00CC4F39"/>
    <w:rsid w:val="00CC5425"/>
    <w:rsid w:val="00CC6607"/>
    <w:rsid w:val="00CC7F97"/>
    <w:rsid w:val="00CD544C"/>
    <w:rsid w:val="00CD751F"/>
    <w:rsid w:val="00CE7635"/>
    <w:rsid w:val="00CF06C8"/>
    <w:rsid w:val="00CF0B2A"/>
    <w:rsid w:val="00CF4256"/>
    <w:rsid w:val="00D01506"/>
    <w:rsid w:val="00D04FE8"/>
    <w:rsid w:val="00D12CFB"/>
    <w:rsid w:val="00D176CF"/>
    <w:rsid w:val="00D17AD5"/>
    <w:rsid w:val="00D204E1"/>
    <w:rsid w:val="00D215E7"/>
    <w:rsid w:val="00D225F5"/>
    <w:rsid w:val="00D26616"/>
    <w:rsid w:val="00D271E3"/>
    <w:rsid w:val="00D418EB"/>
    <w:rsid w:val="00D47A80"/>
    <w:rsid w:val="00D5029B"/>
    <w:rsid w:val="00D6225F"/>
    <w:rsid w:val="00D65188"/>
    <w:rsid w:val="00D7008E"/>
    <w:rsid w:val="00D713AF"/>
    <w:rsid w:val="00D72CD5"/>
    <w:rsid w:val="00D8017E"/>
    <w:rsid w:val="00D81F72"/>
    <w:rsid w:val="00D83F21"/>
    <w:rsid w:val="00D85807"/>
    <w:rsid w:val="00D86BB8"/>
    <w:rsid w:val="00D87349"/>
    <w:rsid w:val="00D90604"/>
    <w:rsid w:val="00D91EE9"/>
    <w:rsid w:val="00D9627A"/>
    <w:rsid w:val="00D97220"/>
    <w:rsid w:val="00DB0512"/>
    <w:rsid w:val="00DB07B4"/>
    <w:rsid w:val="00DB4D23"/>
    <w:rsid w:val="00DC06A2"/>
    <w:rsid w:val="00DC18B3"/>
    <w:rsid w:val="00DC3922"/>
    <w:rsid w:val="00DC3BE7"/>
    <w:rsid w:val="00DD4D5A"/>
    <w:rsid w:val="00DE397D"/>
    <w:rsid w:val="00DF12C4"/>
    <w:rsid w:val="00E030EF"/>
    <w:rsid w:val="00E04511"/>
    <w:rsid w:val="00E116F7"/>
    <w:rsid w:val="00E14D47"/>
    <w:rsid w:val="00E1641C"/>
    <w:rsid w:val="00E1676C"/>
    <w:rsid w:val="00E21DD8"/>
    <w:rsid w:val="00E26708"/>
    <w:rsid w:val="00E26EC9"/>
    <w:rsid w:val="00E34958"/>
    <w:rsid w:val="00E35A26"/>
    <w:rsid w:val="00E37AB0"/>
    <w:rsid w:val="00E55445"/>
    <w:rsid w:val="00E61B47"/>
    <w:rsid w:val="00E71C39"/>
    <w:rsid w:val="00E733A5"/>
    <w:rsid w:val="00E8058C"/>
    <w:rsid w:val="00E96FA2"/>
    <w:rsid w:val="00EA56E6"/>
    <w:rsid w:val="00EA694D"/>
    <w:rsid w:val="00EB3278"/>
    <w:rsid w:val="00EB5FC5"/>
    <w:rsid w:val="00EC335F"/>
    <w:rsid w:val="00EC48FB"/>
    <w:rsid w:val="00ED1AE3"/>
    <w:rsid w:val="00ED715F"/>
    <w:rsid w:val="00EE0651"/>
    <w:rsid w:val="00EE1FF5"/>
    <w:rsid w:val="00EE3249"/>
    <w:rsid w:val="00EE5799"/>
    <w:rsid w:val="00EF232A"/>
    <w:rsid w:val="00F05513"/>
    <w:rsid w:val="00F05A69"/>
    <w:rsid w:val="00F0693E"/>
    <w:rsid w:val="00F11846"/>
    <w:rsid w:val="00F14947"/>
    <w:rsid w:val="00F23049"/>
    <w:rsid w:val="00F2656C"/>
    <w:rsid w:val="00F34232"/>
    <w:rsid w:val="00F37914"/>
    <w:rsid w:val="00F40868"/>
    <w:rsid w:val="00F41D1D"/>
    <w:rsid w:val="00F43FFD"/>
    <w:rsid w:val="00F44236"/>
    <w:rsid w:val="00F52517"/>
    <w:rsid w:val="00F670BC"/>
    <w:rsid w:val="00F73065"/>
    <w:rsid w:val="00F77E0A"/>
    <w:rsid w:val="00F83C87"/>
    <w:rsid w:val="00F9039B"/>
    <w:rsid w:val="00F94447"/>
    <w:rsid w:val="00F94B2A"/>
    <w:rsid w:val="00F97927"/>
    <w:rsid w:val="00F97E0D"/>
    <w:rsid w:val="00FA1B75"/>
    <w:rsid w:val="00FA404F"/>
    <w:rsid w:val="00FA57B2"/>
    <w:rsid w:val="00FA70E3"/>
    <w:rsid w:val="00FB509B"/>
    <w:rsid w:val="00FC3D4B"/>
    <w:rsid w:val="00FC6312"/>
    <w:rsid w:val="00FD5ACA"/>
    <w:rsid w:val="00FE2A85"/>
    <w:rsid w:val="00FE36E3"/>
    <w:rsid w:val="00FE6B01"/>
    <w:rsid w:val="00FE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 w:type="table" w:customStyle="1" w:styleId="TableGrid1">
    <w:name w:val="Table Grid1"/>
    <w:basedOn w:val="TableNormal"/>
    <w:next w:val="TableGrid"/>
    <w:rsid w:val="00B5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NumberedChar">
    <w:name w:val="Body Text Numbered Char"/>
    <w:rsid w:val="00C10D3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2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ete.Warnk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5042</Words>
  <Characters>27026</Characters>
  <Application>Microsoft Office Word</Application>
  <DocSecurity>0</DocSecurity>
  <Lines>628</Lines>
  <Paragraphs>276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31792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2026-01-27T22:44:00Z</dcterms:created>
  <dcterms:modified xsi:type="dcterms:W3CDTF">2026-01-27T22:44:00Z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